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CA72DD" w14:textId="77777777" w:rsidR="00EA5DDF" w:rsidRPr="005F40B7" w:rsidRDefault="00FE49DA" w:rsidP="000C58E3">
      <w:pPr>
        <w:jc w:val="center"/>
        <w:rPr>
          <w:rFonts w:ascii="Arial" w:hAnsi="Arial" w:cs="Arial"/>
        </w:rPr>
      </w:pPr>
      <w:r>
        <w:rPr>
          <w:rFonts w:ascii="Arial" w:hAnsi="Arial" w:cs="Arial"/>
          <w:noProof/>
        </w:rPr>
        <mc:AlternateContent>
          <mc:Choice Requires="wpg">
            <w:drawing>
              <wp:anchor distT="0" distB="0" distL="114300" distR="114300" simplePos="0" relativeHeight="251657728" behindDoc="0" locked="0" layoutInCell="1" allowOverlap="1" wp14:anchorId="0A5DB787" wp14:editId="48566A6B">
                <wp:simplePos x="0" y="0"/>
                <wp:positionH relativeFrom="column">
                  <wp:posOffset>3001010</wp:posOffset>
                </wp:positionH>
                <wp:positionV relativeFrom="paragraph">
                  <wp:posOffset>1270</wp:posOffset>
                </wp:positionV>
                <wp:extent cx="539750" cy="512445"/>
                <wp:effectExtent l="0" t="0" r="0" b="0"/>
                <wp:wrapNone/>
                <wp:docPr id="1" name="Group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39750" cy="512445"/>
                          <a:chOff x="5753" y="8000"/>
                          <a:chExt cx="828" cy="839"/>
                        </a:xfrm>
                      </wpg:grpSpPr>
                      <wps:wsp>
                        <wps:cNvPr id="2" name="Freeform 3"/>
                        <wps:cNvSpPr>
                          <a:spLocks noChangeAspect="1" noEditPoints="1"/>
                        </wps:cNvSpPr>
                        <wps:spPr bwMode="auto">
                          <a:xfrm>
                            <a:off x="5937" y="8182"/>
                            <a:ext cx="460" cy="505"/>
                          </a:xfrm>
                          <a:custGeom>
                            <a:avLst/>
                            <a:gdLst>
                              <a:gd name="T0" fmla="*/ 320 w 460"/>
                              <a:gd name="T1" fmla="*/ 457 h 505"/>
                              <a:gd name="T2" fmla="*/ 242 w 460"/>
                              <a:gd name="T3" fmla="*/ 497 h 505"/>
                              <a:gd name="T4" fmla="*/ 202 w 460"/>
                              <a:gd name="T5" fmla="*/ 471 h 505"/>
                              <a:gd name="T6" fmla="*/ 100 w 460"/>
                              <a:gd name="T7" fmla="*/ 460 h 505"/>
                              <a:gd name="T8" fmla="*/ 58 w 460"/>
                              <a:gd name="T9" fmla="*/ 457 h 505"/>
                              <a:gd name="T10" fmla="*/ 15 w 460"/>
                              <a:gd name="T11" fmla="*/ 434 h 505"/>
                              <a:gd name="T12" fmla="*/ 0 w 460"/>
                              <a:gd name="T13" fmla="*/ 379 h 505"/>
                              <a:gd name="T14" fmla="*/ 142 w 460"/>
                              <a:gd name="T15" fmla="*/ 0 h 505"/>
                              <a:gd name="T16" fmla="*/ 460 w 460"/>
                              <a:gd name="T17" fmla="*/ 386 h 505"/>
                              <a:gd name="T18" fmla="*/ 31 w 460"/>
                              <a:gd name="T19" fmla="*/ 168 h 505"/>
                              <a:gd name="T20" fmla="*/ 31 w 460"/>
                              <a:gd name="T21" fmla="*/ 152 h 505"/>
                              <a:gd name="T22" fmla="*/ 31 w 460"/>
                              <a:gd name="T23" fmla="*/ 137 h 505"/>
                              <a:gd name="T24" fmla="*/ 31 w 460"/>
                              <a:gd name="T25" fmla="*/ 123 h 505"/>
                              <a:gd name="T26" fmla="*/ 31 w 460"/>
                              <a:gd name="T27" fmla="*/ 108 h 505"/>
                              <a:gd name="T28" fmla="*/ 31 w 460"/>
                              <a:gd name="T29" fmla="*/ 92 h 505"/>
                              <a:gd name="T30" fmla="*/ 31 w 460"/>
                              <a:gd name="T31" fmla="*/ 79 h 505"/>
                              <a:gd name="T32" fmla="*/ 31 w 460"/>
                              <a:gd name="T33" fmla="*/ 63 h 505"/>
                              <a:gd name="T34" fmla="*/ 31 w 460"/>
                              <a:gd name="T35" fmla="*/ 47 h 505"/>
                              <a:gd name="T36" fmla="*/ 31 w 460"/>
                              <a:gd name="T37" fmla="*/ 34 h 505"/>
                              <a:gd name="T38" fmla="*/ 18 w 460"/>
                              <a:gd name="T39" fmla="*/ 18 h 505"/>
                              <a:gd name="T40" fmla="*/ 29 w 460"/>
                              <a:gd name="T41" fmla="*/ 423 h 505"/>
                              <a:gd name="T42" fmla="*/ 152 w 460"/>
                              <a:gd name="T43" fmla="*/ 444 h 505"/>
                              <a:gd name="T44" fmla="*/ 160 w 460"/>
                              <a:gd name="T45" fmla="*/ 431 h 505"/>
                              <a:gd name="T46" fmla="*/ 160 w 460"/>
                              <a:gd name="T47" fmla="*/ 415 h 505"/>
                              <a:gd name="T48" fmla="*/ 97 w 460"/>
                              <a:gd name="T49" fmla="*/ 400 h 505"/>
                              <a:gd name="T50" fmla="*/ 97 w 460"/>
                              <a:gd name="T51" fmla="*/ 386 h 505"/>
                              <a:gd name="T52" fmla="*/ 97 w 460"/>
                              <a:gd name="T53" fmla="*/ 371 h 505"/>
                              <a:gd name="T54" fmla="*/ 97 w 460"/>
                              <a:gd name="T55" fmla="*/ 355 h 505"/>
                              <a:gd name="T56" fmla="*/ 97 w 460"/>
                              <a:gd name="T57" fmla="*/ 342 h 505"/>
                              <a:gd name="T58" fmla="*/ 97 w 460"/>
                              <a:gd name="T59" fmla="*/ 326 h 505"/>
                              <a:gd name="T60" fmla="*/ 97 w 460"/>
                              <a:gd name="T61" fmla="*/ 310 h 505"/>
                              <a:gd name="T62" fmla="*/ 94 w 460"/>
                              <a:gd name="T63" fmla="*/ 297 h 505"/>
                              <a:gd name="T64" fmla="*/ 105 w 460"/>
                              <a:gd name="T65" fmla="*/ 281 h 505"/>
                              <a:gd name="T66" fmla="*/ 213 w 460"/>
                              <a:gd name="T67" fmla="*/ 457 h 505"/>
                              <a:gd name="T68" fmla="*/ 270 w 460"/>
                              <a:gd name="T69" fmla="*/ 450 h 505"/>
                              <a:gd name="T70" fmla="*/ 389 w 460"/>
                              <a:gd name="T71" fmla="*/ 442 h 505"/>
                              <a:gd name="T72" fmla="*/ 397 w 460"/>
                              <a:gd name="T73" fmla="*/ 429 h 505"/>
                              <a:gd name="T74" fmla="*/ 352 w 460"/>
                              <a:gd name="T75" fmla="*/ 418 h 505"/>
                              <a:gd name="T76" fmla="*/ 292 w 460"/>
                              <a:gd name="T77" fmla="*/ 402 h 505"/>
                              <a:gd name="T78" fmla="*/ 292 w 460"/>
                              <a:gd name="T79" fmla="*/ 397 h 505"/>
                              <a:gd name="T80" fmla="*/ 355 w 460"/>
                              <a:gd name="T81" fmla="*/ 384 h 505"/>
                              <a:gd name="T82" fmla="*/ 418 w 460"/>
                              <a:gd name="T83" fmla="*/ 371 h 505"/>
                              <a:gd name="T84" fmla="*/ 433 w 460"/>
                              <a:gd name="T85" fmla="*/ 360 h 505"/>
                              <a:gd name="T86" fmla="*/ 418 w 460"/>
                              <a:gd name="T87" fmla="*/ 350 h 505"/>
                              <a:gd name="T88" fmla="*/ 355 w 460"/>
                              <a:gd name="T89" fmla="*/ 336 h 505"/>
                              <a:gd name="T90" fmla="*/ 292 w 460"/>
                              <a:gd name="T91" fmla="*/ 323 h 505"/>
                              <a:gd name="T92" fmla="*/ 355 w 460"/>
                              <a:gd name="T93" fmla="*/ 315 h 505"/>
                              <a:gd name="T94" fmla="*/ 418 w 460"/>
                              <a:gd name="T95" fmla="*/ 302 h 505"/>
                              <a:gd name="T96" fmla="*/ 433 w 460"/>
                              <a:gd name="T97" fmla="*/ 292 h 505"/>
                              <a:gd name="T98" fmla="*/ 449 w 460"/>
                              <a:gd name="T99" fmla="*/ 276 h 505"/>
                              <a:gd name="T100" fmla="*/ 365 w 460"/>
                              <a:gd name="T101" fmla="*/ 160 h 505"/>
                              <a:gd name="T102" fmla="*/ 365 w 460"/>
                              <a:gd name="T103" fmla="*/ 144 h 505"/>
                              <a:gd name="T104" fmla="*/ 365 w 460"/>
                              <a:gd name="T105" fmla="*/ 131 h 505"/>
                              <a:gd name="T106" fmla="*/ 365 w 460"/>
                              <a:gd name="T107" fmla="*/ 115 h 505"/>
                              <a:gd name="T108" fmla="*/ 365 w 460"/>
                              <a:gd name="T109" fmla="*/ 100 h 505"/>
                              <a:gd name="T110" fmla="*/ 365 w 460"/>
                              <a:gd name="T111" fmla="*/ 87 h 505"/>
                              <a:gd name="T112" fmla="*/ 365 w 460"/>
                              <a:gd name="T113" fmla="*/ 71 h 505"/>
                              <a:gd name="T114" fmla="*/ 365 w 460"/>
                              <a:gd name="T115" fmla="*/ 55 h 505"/>
                              <a:gd name="T116" fmla="*/ 365 w 460"/>
                              <a:gd name="T117" fmla="*/ 39 h 505"/>
                              <a:gd name="T118" fmla="*/ 363 w 460"/>
                              <a:gd name="T119" fmla="*/ 26 h 505"/>
                              <a:gd name="T120" fmla="*/ 239 w 460"/>
                              <a:gd name="T121" fmla="*/ 8 h 5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60" h="505">
                                <a:moveTo>
                                  <a:pt x="457" y="402"/>
                                </a:moveTo>
                                <a:lnTo>
                                  <a:pt x="455" y="413"/>
                                </a:lnTo>
                                <a:lnTo>
                                  <a:pt x="452" y="423"/>
                                </a:lnTo>
                                <a:lnTo>
                                  <a:pt x="447" y="431"/>
                                </a:lnTo>
                                <a:lnTo>
                                  <a:pt x="441" y="439"/>
                                </a:lnTo>
                                <a:lnTo>
                                  <a:pt x="431" y="447"/>
                                </a:lnTo>
                                <a:lnTo>
                                  <a:pt x="420" y="455"/>
                                </a:lnTo>
                                <a:lnTo>
                                  <a:pt x="412" y="457"/>
                                </a:lnTo>
                                <a:lnTo>
                                  <a:pt x="405" y="457"/>
                                </a:lnTo>
                                <a:lnTo>
                                  <a:pt x="373" y="457"/>
                                </a:lnTo>
                                <a:lnTo>
                                  <a:pt x="341" y="457"/>
                                </a:lnTo>
                                <a:lnTo>
                                  <a:pt x="320" y="457"/>
                                </a:lnTo>
                                <a:lnTo>
                                  <a:pt x="299" y="457"/>
                                </a:lnTo>
                                <a:lnTo>
                                  <a:pt x="297" y="457"/>
                                </a:lnTo>
                                <a:lnTo>
                                  <a:pt x="294" y="460"/>
                                </a:lnTo>
                                <a:lnTo>
                                  <a:pt x="289" y="460"/>
                                </a:lnTo>
                                <a:lnTo>
                                  <a:pt x="286" y="460"/>
                                </a:lnTo>
                                <a:lnTo>
                                  <a:pt x="278" y="463"/>
                                </a:lnTo>
                                <a:lnTo>
                                  <a:pt x="270" y="465"/>
                                </a:lnTo>
                                <a:lnTo>
                                  <a:pt x="265" y="471"/>
                                </a:lnTo>
                                <a:lnTo>
                                  <a:pt x="260" y="473"/>
                                </a:lnTo>
                                <a:lnTo>
                                  <a:pt x="249" y="484"/>
                                </a:lnTo>
                                <a:lnTo>
                                  <a:pt x="242" y="494"/>
                                </a:lnTo>
                                <a:lnTo>
                                  <a:pt x="242" y="497"/>
                                </a:lnTo>
                                <a:lnTo>
                                  <a:pt x="239" y="502"/>
                                </a:lnTo>
                                <a:lnTo>
                                  <a:pt x="236" y="505"/>
                                </a:lnTo>
                                <a:lnTo>
                                  <a:pt x="234" y="505"/>
                                </a:lnTo>
                                <a:lnTo>
                                  <a:pt x="228" y="502"/>
                                </a:lnTo>
                                <a:lnTo>
                                  <a:pt x="226" y="500"/>
                                </a:lnTo>
                                <a:lnTo>
                                  <a:pt x="223" y="497"/>
                                </a:lnTo>
                                <a:lnTo>
                                  <a:pt x="221" y="492"/>
                                </a:lnTo>
                                <a:lnTo>
                                  <a:pt x="218" y="486"/>
                                </a:lnTo>
                                <a:lnTo>
                                  <a:pt x="215" y="484"/>
                                </a:lnTo>
                                <a:lnTo>
                                  <a:pt x="210" y="479"/>
                                </a:lnTo>
                                <a:lnTo>
                                  <a:pt x="207" y="476"/>
                                </a:lnTo>
                                <a:lnTo>
                                  <a:pt x="202" y="471"/>
                                </a:lnTo>
                                <a:lnTo>
                                  <a:pt x="200" y="471"/>
                                </a:lnTo>
                                <a:lnTo>
                                  <a:pt x="186" y="465"/>
                                </a:lnTo>
                                <a:lnTo>
                                  <a:pt x="173" y="463"/>
                                </a:lnTo>
                                <a:lnTo>
                                  <a:pt x="165" y="460"/>
                                </a:lnTo>
                                <a:lnTo>
                                  <a:pt x="152" y="460"/>
                                </a:lnTo>
                                <a:lnTo>
                                  <a:pt x="131" y="460"/>
                                </a:lnTo>
                                <a:lnTo>
                                  <a:pt x="113" y="460"/>
                                </a:lnTo>
                                <a:lnTo>
                                  <a:pt x="107" y="460"/>
                                </a:lnTo>
                                <a:lnTo>
                                  <a:pt x="105" y="463"/>
                                </a:lnTo>
                                <a:lnTo>
                                  <a:pt x="102" y="460"/>
                                </a:lnTo>
                                <a:lnTo>
                                  <a:pt x="100" y="460"/>
                                </a:lnTo>
                                <a:lnTo>
                                  <a:pt x="97" y="460"/>
                                </a:lnTo>
                                <a:lnTo>
                                  <a:pt x="94" y="460"/>
                                </a:lnTo>
                                <a:lnTo>
                                  <a:pt x="89" y="460"/>
                                </a:lnTo>
                                <a:lnTo>
                                  <a:pt x="84" y="460"/>
                                </a:lnTo>
                                <a:lnTo>
                                  <a:pt x="79" y="460"/>
                                </a:lnTo>
                                <a:lnTo>
                                  <a:pt x="73" y="460"/>
                                </a:lnTo>
                                <a:lnTo>
                                  <a:pt x="71" y="460"/>
                                </a:lnTo>
                                <a:lnTo>
                                  <a:pt x="68" y="460"/>
                                </a:lnTo>
                                <a:lnTo>
                                  <a:pt x="65" y="460"/>
                                </a:lnTo>
                                <a:lnTo>
                                  <a:pt x="60" y="460"/>
                                </a:lnTo>
                                <a:lnTo>
                                  <a:pt x="58" y="457"/>
                                </a:lnTo>
                                <a:lnTo>
                                  <a:pt x="50" y="455"/>
                                </a:lnTo>
                                <a:lnTo>
                                  <a:pt x="42" y="452"/>
                                </a:lnTo>
                                <a:lnTo>
                                  <a:pt x="39" y="450"/>
                                </a:lnTo>
                                <a:lnTo>
                                  <a:pt x="37" y="450"/>
                                </a:lnTo>
                                <a:lnTo>
                                  <a:pt x="34" y="450"/>
                                </a:lnTo>
                                <a:lnTo>
                                  <a:pt x="34" y="447"/>
                                </a:lnTo>
                                <a:lnTo>
                                  <a:pt x="31" y="447"/>
                                </a:lnTo>
                                <a:lnTo>
                                  <a:pt x="29" y="444"/>
                                </a:lnTo>
                                <a:lnTo>
                                  <a:pt x="26" y="439"/>
                                </a:lnTo>
                                <a:lnTo>
                                  <a:pt x="21" y="439"/>
                                </a:lnTo>
                                <a:lnTo>
                                  <a:pt x="18" y="436"/>
                                </a:lnTo>
                                <a:lnTo>
                                  <a:pt x="15" y="434"/>
                                </a:lnTo>
                                <a:lnTo>
                                  <a:pt x="13" y="429"/>
                                </a:lnTo>
                                <a:lnTo>
                                  <a:pt x="13" y="426"/>
                                </a:lnTo>
                                <a:lnTo>
                                  <a:pt x="10" y="421"/>
                                </a:lnTo>
                                <a:lnTo>
                                  <a:pt x="8" y="418"/>
                                </a:lnTo>
                                <a:lnTo>
                                  <a:pt x="8" y="413"/>
                                </a:lnTo>
                                <a:lnTo>
                                  <a:pt x="5" y="410"/>
                                </a:lnTo>
                                <a:lnTo>
                                  <a:pt x="2" y="408"/>
                                </a:lnTo>
                                <a:lnTo>
                                  <a:pt x="2" y="405"/>
                                </a:lnTo>
                                <a:lnTo>
                                  <a:pt x="0" y="402"/>
                                </a:lnTo>
                                <a:lnTo>
                                  <a:pt x="0" y="394"/>
                                </a:lnTo>
                                <a:lnTo>
                                  <a:pt x="0" y="392"/>
                                </a:lnTo>
                                <a:lnTo>
                                  <a:pt x="0" y="379"/>
                                </a:lnTo>
                                <a:lnTo>
                                  <a:pt x="0" y="368"/>
                                </a:lnTo>
                                <a:lnTo>
                                  <a:pt x="0" y="286"/>
                                </a:lnTo>
                                <a:lnTo>
                                  <a:pt x="0" y="205"/>
                                </a:lnTo>
                                <a:lnTo>
                                  <a:pt x="0" y="123"/>
                                </a:lnTo>
                                <a:lnTo>
                                  <a:pt x="0" y="42"/>
                                </a:lnTo>
                                <a:lnTo>
                                  <a:pt x="0" y="31"/>
                                </a:lnTo>
                                <a:lnTo>
                                  <a:pt x="0" y="18"/>
                                </a:lnTo>
                                <a:lnTo>
                                  <a:pt x="2" y="10"/>
                                </a:lnTo>
                                <a:lnTo>
                                  <a:pt x="8" y="2"/>
                                </a:lnTo>
                                <a:lnTo>
                                  <a:pt x="23" y="0"/>
                                </a:lnTo>
                                <a:lnTo>
                                  <a:pt x="44" y="0"/>
                                </a:lnTo>
                                <a:lnTo>
                                  <a:pt x="142" y="0"/>
                                </a:lnTo>
                                <a:lnTo>
                                  <a:pt x="236" y="0"/>
                                </a:lnTo>
                                <a:lnTo>
                                  <a:pt x="334" y="0"/>
                                </a:lnTo>
                                <a:lnTo>
                                  <a:pt x="431" y="0"/>
                                </a:lnTo>
                                <a:lnTo>
                                  <a:pt x="447" y="0"/>
                                </a:lnTo>
                                <a:lnTo>
                                  <a:pt x="457" y="0"/>
                                </a:lnTo>
                                <a:lnTo>
                                  <a:pt x="460" y="10"/>
                                </a:lnTo>
                                <a:lnTo>
                                  <a:pt x="460" y="23"/>
                                </a:lnTo>
                                <a:lnTo>
                                  <a:pt x="460" y="110"/>
                                </a:lnTo>
                                <a:lnTo>
                                  <a:pt x="460" y="197"/>
                                </a:lnTo>
                                <a:lnTo>
                                  <a:pt x="460" y="286"/>
                                </a:lnTo>
                                <a:lnTo>
                                  <a:pt x="460" y="373"/>
                                </a:lnTo>
                                <a:lnTo>
                                  <a:pt x="460" y="386"/>
                                </a:lnTo>
                                <a:lnTo>
                                  <a:pt x="460" y="397"/>
                                </a:lnTo>
                                <a:lnTo>
                                  <a:pt x="460" y="400"/>
                                </a:lnTo>
                                <a:lnTo>
                                  <a:pt x="457" y="402"/>
                                </a:lnTo>
                                <a:close/>
                                <a:moveTo>
                                  <a:pt x="178" y="10"/>
                                </a:moveTo>
                                <a:lnTo>
                                  <a:pt x="178" y="50"/>
                                </a:lnTo>
                                <a:lnTo>
                                  <a:pt x="178" y="89"/>
                                </a:lnTo>
                                <a:lnTo>
                                  <a:pt x="178" y="129"/>
                                </a:lnTo>
                                <a:lnTo>
                                  <a:pt x="178" y="168"/>
                                </a:lnTo>
                                <a:lnTo>
                                  <a:pt x="142" y="168"/>
                                </a:lnTo>
                                <a:lnTo>
                                  <a:pt x="105" y="168"/>
                                </a:lnTo>
                                <a:lnTo>
                                  <a:pt x="68" y="168"/>
                                </a:lnTo>
                                <a:lnTo>
                                  <a:pt x="31" y="168"/>
                                </a:lnTo>
                                <a:lnTo>
                                  <a:pt x="31" y="163"/>
                                </a:lnTo>
                                <a:lnTo>
                                  <a:pt x="31" y="160"/>
                                </a:lnTo>
                                <a:lnTo>
                                  <a:pt x="63" y="160"/>
                                </a:lnTo>
                                <a:lnTo>
                                  <a:pt x="94" y="160"/>
                                </a:lnTo>
                                <a:lnTo>
                                  <a:pt x="129" y="160"/>
                                </a:lnTo>
                                <a:lnTo>
                                  <a:pt x="160" y="160"/>
                                </a:lnTo>
                                <a:lnTo>
                                  <a:pt x="160" y="158"/>
                                </a:lnTo>
                                <a:lnTo>
                                  <a:pt x="160" y="152"/>
                                </a:lnTo>
                                <a:lnTo>
                                  <a:pt x="129" y="152"/>
                                </a:lnTo>
                                <a:lnTo>
                                  <a:pt x="94" y="152"/>
                                </a:lnTo>
                                <a:lnTo>
                                  <a:pt x="63" y="152"/>
                                </a:lnTo>
                                <a:lnTo>
                                  <a:pt x="31" y="152"/>
                                </a:lnTo>
                                <a:lnTo>
                                  <a:pt x="31" y="150"/>
                                </a:lnTo>
                                <a:lnTo>
                                  <a:pt x="31" y="144"/>
                                </a:lnTo>
                                <a:lnTo>
                                  <a:pt x="63" y="144"/>
                                </a:lnTo>
                                <a:lnTo>
                                  <a:pt x="94" y="144"/>
                                </a:lnTo>
                                <a:lnTo>
                                  <a:pt x="129" y="144"/>
                                </a:lnTo>
                                <a:lnTo>
                                  <a:pt x="160" y="144"/>
                                </a:lnTo>
                                <a:lnTo>
                                  <a:pt x="160" y="142"/>
                                </a:lnTo>
                                <a:lnTo>
                                  <a:pt x="160" y="137"/>
                                </a:lnTo>
                                <a:lnTo>
                                  <a:pt x="129" y="137"/>
                                </a:lnTo>
                                <a:lnTo>
                                  <a:pt x="94" y="139"/>
                                </a:lnTo>
                                <a:lnTo>
                                  <a:pt x="63" y="137"/>
                                </a:lnTo>
                                <a:lnTo>
                                  <a:pt x="31" y="137"/>
                                </a:lnTo>
                                <a:lnTo>
                                  <a:pt x="31" y="134"/>
                                </a:lnTo>
                                <a:lnTo>
                                  <a:pt x="31" y="131"/>
                                </a:lnTo>
                                <a:lnTo>
                                  <a:pt x="63" y="131"/>
                                </a:lnTo>
                                <a:lnTo>
                                  <a:pt x="94" y="131"/>
                                </a:lnTo>
                                <a:lnTo>
                                  <a:pt x="129" y="131"/>
                                </a:lnTo>
                                <a:lnTo>
                                  <a:pt x="160" y="131"/>
                                </a:lnTo>
                                <a:lnTo>
                                  <a:pt x="160" y="126"/>
                                </a:lnTo>
                                <a:lnTo>
                                  <a:pt x="160" y="123"/>
                                </a:lnTo>
                                <a:lnTo>
                                  <a:pt x="129" y="123"/>
                                </a:lnTo>
                                <a:lnTo>
                                  <a:pt x="94" y="123"/>
                                </a:lnTo>
                                <a:lnTo>
                                  <a:pt x="63" y="123"/>
                                </a:lnTo>
                                <a:lnTo>
                                  <a:pt x="31" y="123"/>
                                </a:lnTo>
                                <a:lnTo>
                                  <a:pt x="31" y="118"/>
                                </a:lnTo>
                                <a:lnTo>
                                  <a:pt x="31" y="115"/>
                                </a:lnTo>
                                <a:lnTo>
                                  <a:pt x="63" y="115"/>
                                </a:lnTo>
                                <a:lnTo>
                                  <a:pt x="94" y="115"/>
                                </a:lnTo>
                                <a:lnTo>
                                  <a:pt x="129" y="115"/>
                                </a:lnTo>
                                <a:lnTo>
                                  <a:pt x="160" y="115"/>
                                </a:lnTo>
                                <a:lnTo>
                                  <a:pt x="160" y="110"/>
                                </a:lnTo>
                                <a:lnTo>
                                  <a:pt x="160" y="108"/>
                                </a:lnTo>
                                <a:lnTo>
                                  <a:pt x="129" y="108"/>
                                </a:lnTo>
                                <a:lnTo>
                                  <a:pt x="94" y="108"/>
                                </a:lnTo>
                                <a:lnTo>
                                  <a:pt x="63" y="108"/>
                                </a:lnTo>
                                <a:lnTo>
                                  <a:pt x="31" y="108"/>
                                </a:lnTo>
                                <a:lnTo>
                                  <a:pt x="31" y="105"/>
                                </a:lnTo>
                                <a:lnTo>
                                  <a:pt x="31" y="100"/>
                                </a:lnTo>
                                <a:lnTo>
                                  <a:pt x="63" y="100"/>
                                </a:lnTo>
                                <a:lnTo>
                                  <a:pt x="94" y="100"/>
                                </a:lnTo>
                                <a:lnTo>
                                  <a:pt x="129" y="100"/>
                                </a:lnTo>
                                <a:lnTo>
                                  <a:pt x="160" y="100"/>
                                </a:lnTo>
                                <a:lnTo>
                                  <a:pt x="160" y="97"/>
                                </a:lnTo>
                                <a:lnTo>
                                  <a:pt x="160" y="92"/>
                                </a:lnTo>
                                <a:lnTo>
                                  <a:pt x="129" y="92"/>
                                </a:lnTo>
                                <a:lnTo>
                                  <a:pt x="94" y="92"/>
                                </a:lnTo>
                                <a:lnTo>
                                  <a:pt x="63" y="92"/>
                                </a:lnTo>
                                <a:lnTo>
                                  <a:pt x="31" y="92"/>
                                </a:lnTo>
                                <a:lnTo>
                                  <a:pt x="31" y="89"/>
                                </a:lnTo>
                                <a:lnTo>
                                  <a:pt x="31" y="87"/>
                                </a:lnTo>
                                <a:lnTo>
                                  <a:pt x="63" y="87"/>
                                </a:lnTo>
                                <a:lnTo>
                                  <a:pt x="94" y="87"/>
                                </a:lnTo>
                                <a:lnTo>
                                  <a:pt x="129" y="87"/>
                                </a:lnTo>
                                <a:lnTo>
                                  <a:pt x="160" y="87"/>
                                </a:lnTo>
                                <a:lnTo>
                                  <a:pt x="160" y="81"/>
                                </a:lnTo>
                                <a:lnTo>
                                  <a:pt x="160" y="79"/>
                                </a:lnTo>
                                <a:lnTo>
                                  <a:pt x="129" y="79"/>
                                </a:lnTo>
                                <a:lnTo>
                                  <a:pt x="94" y="79"/>
                                </a:lnTo>
                                <a:lnTo>
                                  <a:pt x="63" y="79"/>
                                </a:lnTo>
                                <a:lnTo>
                                  <a:pt x="31" y="79"/>
                                </a:lnTo>
                                <a:lnTo>
                                  <a:pt x="31" y="73"/>
                                </a:lnTo>
                                <a:lnTo>
                                  <a:pt x="31" y="71"/>
                                </a:lnTo>
                                <a:lnTo>
                                  <a:pt x="63" y="71"/>
                                </a:lnTo>
                                <a:lnTo>
                                  <a:pt x="94" y="71"/>
                                </a:lnTo>
                                <a:lnTo>
                                  <a:pt x="129" y="71"/>
                                </a:lnTo>
                                <a:lnTo>
                                  <a:pt x="160" y="71"/>
                                </a:lnTo>
                                <a:lnTo>
                                  <a:pt x="160" y="65"/>
                                </a:lnTo>
                                <a:lnTo>
                                  <a:pt x="160" y="63"/>
                                </a:lnTo>
                                <a:lnTo>
                                  <a:pt x="129" y="63"/>
                                </a:lnTo>
                                <a:lnTo>
                                  <a:pt x="94" y="63"/>
                                </a:lnTo>
                                <a:lnTo>
                                  <a:pt x="63" y="63"/>
                                </a:lnTo>
                                <a:lnTo>
                                  <a:pt x="31" y="63"/>
                                </a:lnTo>
                                <a:lnTo>
                                  <a:pt x="31" y="60"/>
                                </a:lnTo>
                                <a:lnTo>
                                  <a:pt x="31" y="55"/>
                                </a:lnTo>
                                <a:lnTo>
                                  <a:pt x="63" y="55"/>
                                </a:lnTo>
                                <a:lnTo>
                                  <a:pt x="94" y="55"/>
                                </a:lnTo>
                                <a:lnTo>
                                  <a:pt x="129" y="55"/>
                                </a:lnTo>
                                <a:lnTo>
                                  <a:pt x="160" y="55"/>
                                </a:lnTo>
                                <a:lnTo>
                                  <a:pt x="160" y="52"/>
                                </a:lnTo>
                                <a:lnTo>
                                  <a:pt x="160" y="47"/>
                                </a:lnTo>
                                <a:lnTo>
                                  <a:pt x="129" y="47"/>
                                </a:lnTo>
                                <a:lnTo>
                                  <a:pt x="94" y="47"/>
                                </a:lnTo>
                                <a:lnTo>
                                  <a:pt x="63" y="47"/>
                                </a:lnTo>
                                <a:lnTo>
                                  <a:pt x="31" y="47"/>
                                </a:lnTo>
                                <a:lnTo>
                                  <a:pt x="31" y="44"/>
                                </a:lnTo>
                                <a:lnTo>
                                  <a:pt x="31" y="39"/>
                                </a:lnTo>
                                <a:lnTo>
                                  <a:pt x="63" y="39"/>
                                </a:lnTo>
                                <a:lnTo>
                                  <a:pt x="97" y="39"/>
                                </a:lnTo>
                                <a:lnTo>
                                  <a:pt x="129" y="39"/>
                                </a:lnTo>
                                <a:lnTo>
                                  <a:pt x="160" y="39"/>
                                </a:lnTo>
                                <a:lnTo>
                                  <a:pt x="160" y="37"/>
                                </a:lnTo>
                                <a:lnTo>
                                  <a:pt x="160" y="34"/>
                                </a:lnTo>
                                <a:lnTo>
                                  <a:pt x="129" y="34"/>
                                </a:lnTo>
                                <a:lnTo>
                                  <a:pt x="94" y="34"/>
                                </a:lnTo>
                                <a:lnTo>
                                  <a:pt x="63" y="34"/>
                                </a:lnTo>
                                <a:lnTo>
                                  <a:pt x="31" y="34"/>
                                </a:lnTo>
                                <a:lnTo>
                                  <a:pt x="31" y="29"/>
                                </a:lnTo>
                                <a:lnTo>
                                  <a:pt x="31" y="26"/>
                                </a:lnTo>
                                <a:lnTo>
                                  <a:pt x="63" y="26"/>
                                </a:lnTo>
                                <a:lnTo>
                                  <a:pt x="94" y="26"/>
                                </a:lnTo>
                                <a:lnTo>
                                  <a:pt x="129" y="26"/>
                                </a:lnTo>
                                <a:lnTo>
                                  <a:pt x="160" y="26"/>
                                </a:lnTo>
                                <a:lnTo>
                                  <a:pt x="160" y="21"/>
                                </a:lnTo>
                                <a:lnTo>
                                  <a:pt x="160" y="18"/>
                                </a:lnTo>
                                <a:lnTo>
                                  <a:pt x="123" y="18"/>
                                </a:lnTo>
                                <a:lnTo>
                                  <a:pt x="89" y="18"/>
                                </a:lnTo>
                                <a:lnTo>
                                  <a:pt x="52" y="18"/>
                                </a:lnTo>
                                <a:lnTo>
                                  <a:pt x="18" y="18"/>
                                </a:lnTo>
                                <a:lnTo>
                                  <a:pt x="18" y="108"/>
                                </a:lnTo>
                                <a:lnTo>
                                  <a:pt x="18" y="200"/>
                                </a:lnTo>
                                <a:lnTo>
                                  <a:pt x="18" y="292"/>
                                </a:lnTo>
                                <a:lnTo>
                                  <a:pt x="18" y="381"/>
                                </a:lnTo>
                                <a:lnTo>
                                  <a:pt x="18" y="394"/>
                                </a:lnTo>
                                <a:lnTo>
                                  <a:pt x="18" y="408"/>
                                </a:lnTo>
                                <a:lnTo>
                                  <a:pt x="21" y="410"/>
                                </a:lnTo>
                                <a:lnTo>
                                  <a:pt x="23" y="413"/>
                                </a:lnTo>
                                <a:lnTo>
                                  <a:pt x="23" y="415"/>
                                </a:lnTo>
                                <a:lnTo>
                                  <a:pt x="26" y="418"/>
                                </a:lnTo>
                                <a:lnTo>
                                  <a:pt x="29" y="423"/>
                                </a:lnTo>
                                <a:lnTo>
                                  <a:pt x="31" y="426"/>
                                </a:lnTo>
                                <a:lnTo>
                                  <a:pt x="34" y="429"/>
                                </a:lnTo>
                                <a:lnTo>
                                  <a:pt x="44" y="436"/>
                                </a:lnTo>
                                <a:lnTo>
                                  <a:pt x="52" y="442"/>
                                </a:lnTo>
                                <a:lnTo>
                                  <a:pt x="55" y="444"/>
                                </a:lnTo>
                                <a:lnTo>
                                  <a:pt x="58" y="444"/>
                                </a:lnTo>
                                <a:lnTo>
                                  <a:pt x="65" y="444"/>
                                </a:lnTo>
                                <a:lnTo>
                                  <a:pt x="71" y="444"/>
                                </a:lnTo>
                                <a:lnTo>
                                  <a:pt x="105" y="444"/>
                                </a:lnTo>
                                <a:lnTo>
                                  <a:pt x="139" y="444"/>
                                </a:lnTo>
                                <a:lnTo>
                                  <a:pt x="144" y="444"/>
                                </a:lnTo>
                                <a:lnTo>
                                  <a:pt x="152" y="444"/>
                                </a:lnTo>
                                <a:lnTo>
                                  <a:pt x="157" y="444"/>
                                </a:lnTo>
                                <a:lnTo>
                                  <a:pt x="160" y="439"/>
                                </a:lnTo>
                                <a:lnTo>
                                  <a:pt x="134" y="439"/>
                                </a:lnTo>
                                <a:lnTo>
                                  <a:pt x="107" y="439"/>
                                </a:lnTo>
                                <a:lnTo>
                                  <a:pt x="81" y="439"/>
                                </a:lnTo>
                                <a:lnTo>
                                  <a:pt x="58" y="439"/>
                                </a:lnTo>
                                <a:lnTo>
                                  <a:pt x="52" y="434"/>
                                </a:lnTo>
                                <a:lnTo>
                                  <a:pt x="47" y="431"/>
                                </a:lnTo>
                                <a:lnTo>
                                  <a:pt x="76" y="431"/>
                                </a:lnTo>
                                <a:lnTo>
                                  <a:pt x="105" y="431"/>
                                </a:lnTo>
                                <a:lnTo>
                                  <a:pt x="131" y="431"/>
                                </a:lnTo>
                                <a:lnTo>
                                  <a:pt x="160" y="431"/>
                                </a:lnTo>
                                <a:lnTo>
                                  <a:pt x="160" y="426"/>
                                </a:lnTo>
                                <a:lnTo>
                                  <a:pt x="160" y="423"/>
                                </a:lnTo>
                                <a:lnTo>
                                  <a:pt x="129" y="423"/>
                                </a:lnTo>
                                <a:lnTo>
                                  <a:pt x="97" y="423"/>
                                </a:lnTo>
                                <a:lnTo>
                                  <a:pt x="65" y="423"/>
                                </a:lnTo>
                                <a:lnTo>
                                  <a:pt x="37" y="423"/>
                                </a:lnTo>
                                <a:lnTo>
                                  <a:pt x="31" y="421"/>
                                </a:lnTo>
                                <a:lnTo>
                                  <a:pt x="31" y="415"/>
                                </a:lnTo>
                                <a:lnTo>
                                  <a:pt x="63" y="415"/>
                                </a:lnTo>
                                <a:lnTo>
                                  <a:pt x="94" y="415"/>
                                </a:lnTo>
                                <a:lnTo>
                                  <a:pt x="126" y="415"/>
                                </a:lnTo>
                                <a:lnTo>
                                  <a:pt x="160" y="415"/>
                                </a:lnTo>
                                <a:lnTo>
                                  <a:pt x="160" y="413"/>
                                </a:lnTo>
                                <a:lnTo>
                                  <a:pt x="160" y="408"/>
                                </a:lnTo>
                                <a:lnTo>
                                  <a:pt x="126" y="408"/>
                                </a:lnTo>
                                <a:lnTo>
                                  <a:pt x="94" y="408"/>
                                </a:lnTo>
                                <a:lnTo>
                                  <a:pt x="63" y="408"/>
                                </a:lnTo>
                                <a:lnTo>
                                  <a:pt x="31" y="408"/>
                                </a:lnTo>
                                <a:lnTo>
                                  <a:pt x="31" y="405"/>
                                </a:lnTo>
                                <a:lnTo>
                                  <a:pt x="31" y="402"/>
                                </a:lnTo>
                                <a:lnTo>
                                  <a:pt x="31" y="400"/>
                                </a:lnTo>
                                <a:lnTo>
                                  <a:pt x="65" y="400"/>
                                </a:lnTo>
                                <a:lnTo>
                                  <a:pt x="97" y="400"/>
                                </a:lnTo>
                                <a:lnTo>
                                  <a:pt x="129" y="400"/>
                                </a:lnTo>
                                <a:lnTo>
                                  <a:pt x="160" y="400"/>
                                </a:lnTo>
                                <a:lnTo>
                                  <a:pt x="160" y="397"/>
                                </a:lnTo>
                                <a:lnTo>
                                  <a:pt x="160" y="392"/>
                                </a:lnTo>
                                <a:lnTo>
                                  <a:pt x="129" y="392"/>
                                </a:lnTo>
                                <a:lnTo>
                                  <a:pt x="97" y="392"/>
                                </a:lnTo>
                                <a:lnTo>
                                  <a:pt x="63" y="392"/>
                                </a:lnTo>
                                <a:lnTo>
                                  <a:pt x="31" y="392"/>
                                </a:lnTo>
                                <a:lnTo>
                                  <a:pt x="31" y="389"/>
                                </a:lnTo>
                                <a:lnTo>
                                  <a:pt x="31" y="386"/>
                                </a:lnTo>
                                <a:lnTo>
                                  <a:pt x="63" y="386"/>
                                </a:lnTo>
                                <a:lnTo>
                                  <a:pt x="97" y="386"/>
                                </a:lnTo>
                                <a:lnTo>
                                  <a:pt x="129" y="386"/>
                                </a:lnTo>
                                <a:lnTo>
                                  <a:pt x="160" y="386"/>
                                </a:lnTo>
                                <a:lnTo>
                                  <a:pt x="160" y="381"/>
                                </a:lnTo>
                                <a:lnTo>
                                  <a:pt x="160" y="379"/>
                                </a:lnTo>
                                <a:lnTo>
                                  <a:pt x="129" y="379"/>
                                </a:lnTo>
                                <a:lnTo>
                                  <a:pt x="97" y="379"/>
                                </a:lnTo>
                                <a:lnTo>
                                  <a:pt x="63" y="379"/>
                                </a:lnTo>
                                <a:lnTo>
                                  <a:pt x="31" y="379"/>
                                </a:lnTo>
                                <a:lnTo>
                                  <a:pt x="31" y="373"/>
                                </a:lnTo>
                                <a:lnTo>
                                  <a:pt x="31" y="371"/>
                                </a:lnTo>
                                <a:lnTo>
                                  <a:pt x="63" y="371"/>
                                </a:lnTo>
                                <a:lnTo>
                                  <a:pt x="97" y="371"/>
                                </a:lnTo>
                                <a:lnTo>
                                  <a:pt x="129" y="371"/>
                                </a:lnTo>
                                <a:lnTo>
                                  <a:pt x="160" y="371"/>
                                </a:lnTo>
                                <a:lnTo>
                                  <a:pt x="160" y="368"/>
                                </a:lnTo>
                                <a:lnTo>
                                  <a:pt x="160" y="363"/>
                                </a:lnTo>
                                <a:lnTo>
                                  <a:pt x="129" y="363"/>
                                </a:lnTo>
                                <a:lnTo>
                                  <a:pt x="94" y="363"/>
                                </a:lnTo>
                                <a:lnTo>
                                  <a:pt x="63" y="363"/>
                                </a:lnTo>
                                <a:lnTo>
                                  <a:pt x="31" y="363"/>
                                </a:lnTo>
                                <a:lnTo>
                                  <a:pt x="31" y="360"/>
                                </a:lnTo>
                                <a:lnTo>
                                  <a:pt x="31" y="355"/>
                                </a:lnTo>
                                <a:lnTo>
                                  <a:pt x="65" y="355"/>
                                </a:lnTo>
                                <a:lnTo>
                                  <a:pt x="97" y="355"/>
                                </a:lnTo>
                                <a:lnTo>
                                  <a:pt x="129" y="355"/>
                                </a:lnTo>
                                <a:lnTo>
                                  <a:pt x="160" y="355"/>
                                </a:lnTo>
                                <a:lnTo>
                                  <a:pt x="160" y="352"/>
                                </a:lnTo>
                                <a:lnTo>
                                  <a:pt x="160" y="347"/>
                                </a:lnTo>
                                <a:lnTo>
                                  <a:pt x="129" y="347"/>
                                </a:lnTo>
                                <a:lnTo>
                                  <a:pt x="94" y="347"/>
                                </a:lnTo>
                                <a:lnTo>
                                  <a:pt x="63" y="347"/>
                                </a:lnTo>
                                <a:lnTo>
                                  <a:pt x="31" y="347"/>
                                </a:lnTo>
                                <a:lnTo>
                                  <a:pt x="31" y="344"/>
                                </a:lnTo>
                                <a:lnTo>
                                  <a:pt x="31" y="342"/>
                                </a:lnTo>
                                <a:lnTo>
                                  <a:pt x="65" y="342"/>
                                </a:lnTo>
                                <a:lnTo>
                                  <a:pt x="97" y="342"/>
                                </a:lnTo>
                                <a:lnTo>
                                  <a:pt x="129" y="342"/>
                                </a:lnTo>
                                <a:lnTo>
                                  <a:pt x="160" y="342"/>
                                </a:lnTo>
                                <a:lnTo>
                                  <a:pt x="160" y="336"/>
                                </a:lnTo>
                                <a:lnTo>
                                  <a:pt x="160" y="334"/>
                                </a:lnTo>
                                <a:lnTo>
                                  <a:pt x="129" y="334"/>
                                </a:lnTo>
                                <a:lnTo>
                                  <a:pt x="94" y="334"/>
                                </a:lnTo>
                                <a:lnTo>
                                  <a:pt x="63" y="334"/>
                                </a:lnTo>
                                <a:lnTo>
                                  <a:pt x="31" y="334"/>
                                </a:lnTo>
                                <a:lnTo>
                                  <a:pt x="31" y="329"/>
                                </a:lnTo>
                                <a:lnTo>
                                  <a:pt x="31" y="326"/>
                                </a:lnTo>
                                <a:lnTo>
                                  <a:pt x="65" y="326"/>
                                </a:lnTo>
                                <a:lnTo>
                                  <a:pt x="97" y="326"/>
                                </a:lnTo>
                                <a:lnTo>
                                  <a:pt x="129" y="326"/>
                                </a:lnTo>
                                <a:lnTo>
                                  <a:pt x="160" y="326"/>
                                </a:lnTo>
                                <a:lnTo>
                                  <a:pt x="160" y="323"/>
                                </a:lnTo>
                                <a:lnTo>
                                  <a:pt x="160" y="318"/>
                                </a:lnTo>
                                <a:lnTo>
                                  <a:pt x="129" y="318"/>
                                </a:lnTo>
                                <a:lnTo>
                                  <a:pt x="97" y="318"/>
                                </a:lnTo>
                                <a:lnTo>
                                  <a:pt x="63" y="318"/>
                                </a:lnTo>
                                <a:lnTo>
                                  <a:pt x="31" y="318"/>
                                </a:lnTo>
                                <a:lnTo>
                                  <a:pt x="31" y="315"/>
                                </a:lnTo>
                                <a:lnTo>
                                  <a:pt x="31" y="310"/>
                                </a:lnTo>
                                <a:lnTo>
                                  <a:pt x="65" y="310"/>
                                </a:lnTo>
                                <a:lnTo>
                                  <a:pt x="97" y="310"/>
                                </a:lnTo>
                                <a:lnTo>
                                  <a:pt x="129" y="310"/>
                                </a:lnTo>
                                <a:lnTo>
                                  <a:pt x="160" y="310"/>
                                </a:lnTo>
                                <a:lnTo>
                                  <a:pt x="160" y="308"/>
                                </a:lnTo>
                                <a:lnTo>
                                  <a:pt x="160" y="305"/>
                                </a:lnTo>
                                <a:lnTo>
                                  <a:pt x="129" y="305"/>
                                </a:lnTo>
                                <a:lnTo>
                                  <a:pt x="97" y="305"/>
                                </a:lnTo>
                                <a:lnTo>
                                  <a:pt x="63" y="305"/>
                                </a:lnTo>
                                <a:lnTo>
                                  <a:pt x="31" y="305"/>
                                </a:lnTo>
                                <a:lnTo>
                                  <a:pt x="31" y="300"/>
                                </a:lnTo>
                                <a:lnTo>
                                  <a:pt x="31" y="297"/>
                                </a:lnTo>
                                <a:lnTo>
                                  <a:pt x="63" y="297"/>
                                </a:lnTo>
                                <a:lnTo>
                                  <a:pt x="94" y="297"/>
                                </a:lnTo>
                                <a:lnTo>
                                  <a:pt x="129" y="297"/>
                                </a:lnTo>
                                <a:lnTo>
                                  <a:pt x="160" y="297"/>
                                </a:lnTo>
                                <a:lnTo>
                                  <a:pt x="160" y="292"/>
                                </a:lnTo>
                                <a:lnTo>
                                  <a:pt x="160" y="289"/>
                                </a:lnTo>
                                <a:lnTo>
                                  <a:pt x="129" y="289"/>
                                </a:lnTo>
                                <a:lnTo>
                                  <a:pt x="94" y="289"/>
                                </a:lnTo>
                                <a:lnTo>
                                  <a:pt x="63" y="289"/>
                                </a:lnTo>
                                <a:lnTo>
                                  <a:pt x="31" y="289"/>
                                </a:lnTo>
                                <a:lnTo>
                                  <a:pt x="31" y="284"/>
                                </a:lnTo>
                                <a:lnTo>
                                  <a:pt x="31" y="281"/>
                                </a:lnTo>
                                <a:lnTo>
                                  <a:pt x="68" y="281"/>
                                </a:lnTo>
                                <a:lnTo>
                                  <a:pt x="105" y="281"/>
                                </a:lnTo>
                                <a:lnTo>
                                  <a:pt x="142" y="281"/>
                                </a:lnTo>
                                <a:lnTo>
                                  <a:pt x="178" y="281"/>
                                </a:lnTo>
                                <a:lnTo>
                                  <a:pt x="178" y="321"/>
                                </a:lnTo>
                                <a:lnTo>
                                  <a:pt x="178" y="363"/>
                                </a:lnTo>
                                <a:lnTo>
                                  <a:pt x="178" y="402"/>
                                </a:lnTo>
                                <a:lnTo>
                                  <a:pt x="178" y="442"/>
                                </a:lnTo>
                                <a:lnTo>
                                  <a:pt x="186" y="447"/>
                                </a:lnTo>
                                <a:lnTo>
                                  <a:pt x="197" y="450"/>
                                </a:lnTo>
                                <a:lnTo>
                                  <a:pt x="200" y="452"/>
                                </a:lnTo>
                                <a:lnTo>
                                  <a:pt x="202" y="452"/>
                                </a:lnTo>
                                <a:lnTo>
                                  <a:pt x="207" y="455"/>
                                </a:lnTo>
                                <a:lnTo>
                                  <a:pt x="213" y="457"/>
                                </a:lnTo>
                                <a:lnTo>
                                  <a:pt x="218" y="463"/>
                                </a:lnTo>
                                <a:lnTo>
                                  <a:pt x="221" y="468"/>
                                </a:lnTo>
                                <a:lnTo>
                                  <a:pt x="226" y="471"/>
                                </a:lnTo>
                                <a:lnTo>
                                  <a:pt x="228" y="473"/>
                                </a:lnTo>
                                <a:lnTo>
                                  <a:pt x="231" y="476"/>
                                </a:lnTo>
                                <a:lnTo>
                                  <a:pt x="236" y="479"/>
                                </a:lnTo>
                                <a:lnTo>
                                  <a:pt x="242" y="473"/>
                                </a:lnTo>
                                <a:lnTo>
                                  <a:pt x="247" y="468"/>
                                </a:lnTo>
                                <a:lnTo>
                                  <a:pt x="252" y="463"/>
                                </a:lnTo>
                                <a:lnTo>
                                  <a:pt x="257" y="457"/>
                                </a:lnTo>
                                <a:lnTo>
                                  <a:pt x="263" y="455"/>
                                </a:lnTo>
                                <a:lnTo>
                                  <a:pt x="270" y="450"/>
                                </a:lnTo>
                                <a:lnTo>
                                  <a:pt x="276" y="450"/>
                                </a:lnTo>
                                <a:lnTo>
                                  <a:pt x="281" y="447"/>
                                </a:lnTo>
                                <a:lnTo>
                                  <a:pt x="284" y="444"/>
                                </a:lnTo>
                                <a:lnTo>
                                  <a:pt x="289" y="444"/>
                                </a:lnTo>
                                <a:lnTo>
                                  <a:pt x="292" y="444"/>
                                </a:lnTo>
                                <a:lnTo>
                                  <a:pt x="294" y="442"/>
                                </a:lnTo>
                                <a:lnTo>
                                  <a:pt x="307" y="442"/>
                                </a:lnTo>
                                <a:lnTo>
                                  <a:pt x="318" y="442"/>
                                </a:lnTo>
                                <a:lnTo>
                                  <a:pt x="349" y="442"/>
                                </a:lnTo>
                                <a:lnTo>
                                  <a:pt x="378" y="442"/>
                                </a:lnTo>
                                <a:lnTo>
                                  <a:pt x="384" y="442"/>
                                </a:lnTo>
                                <a:lnTo>
                                  <a:pt x="389" y="442"/>
                                </a:lnTo>
                                <a:lnTo>
                                  <a:pt x="384" y="439"/>
                                </a:lnTo>
                                <a:lnTo>
                                  <a:pt x="378" y="439"/>
                                </a:lnTo>
                                <a:lnTo>
                                  <a:pt x="357" y="439"/>
                                </a:lnTo>
                                <a:lnTo>
                                  <a:pt x="334" y="439"/>
                                </a:lnTo>
                                <a:lnTo>
                                  <a:pt x="313" y="439"/>
                                </a:lnTo>
                                <a:lnTo>
                                  <a:pt x="292" y="439"/>
                                </a:lnTo>
                                <a:lnTo>
                                  <a:pt x="292" y="434"/>
                                </a:lnTo>
                                <a:lnTo>
                                  <a:pt x="292" y="429"/>
                                </a:lnTo>
                                <a:lnTo>
                                  <a:pt x="318" y="429"/>
                                </a:lnTo>
                                <a:lnTo>
                                  <a:pt x="344" y="429"/>
                                </a:lnTo>
                                <a:lnTo>
                                  <a:pt x="370" y="429"/>
                                </a:lnTo>
                                <a:lnTo>
                                  <a:pt x="397" y="429"/>
                                </a:lnTo>
                                <a:lnTo>
                                  <a:pt x="402" y="429"/>
                                </a:lnTo>
                                <a:lnTo>
                                  <a:pt x="407" y="426"/>
                                </a:lnTo>
                                <a:lnTo>
                                  <a:pt x="402" y="426"/>
                                </a:lnTo>
                                <a:lnTo>
                                  <a:pt x="397" y="426"/>
                                </a:lnTo>
                                <a:lnTo>
                                  <a:pt x="370" y="426"/>
                                </a:lnTo>
                                <a:lnTo>
                                  <a:pt x="344" y="426"/>
                                </a:lnTo>
                                <a:lnTo>
                                  <a:pt x="318" y="426"/>
                                </a:lnTo>
                                <a:lnTo>
                                  <a:pt x="292" y="426"/>
                                </a:lnTo>
                                <a:lnTo>
                                  <a:pt x="292" y="421"/>
                                </a:lnTo>
                                <a:lnTo>
                                  <a:pt x="292" y="418"/>
                                </a:lnTo>
                                <a:lnTo>
                                  <a:pt x="320" y="418"/>
                                </a:lnTo>
                                <a:lnTo>
                                  <a:pt x="352" y="418"/>
                                </a:lnTo>
                                <a:lnTo>
                                  <a:pt x="381" y="418"/>
                                </a:lnTo>
                                <a:lnTo>
                                  <a:pt x="410" y="418"/>
                                </a:lnTo>
                                <a:lnTo>
                                  <a:pt x="418" y="418"/>
                                </a:lnTo>
                                <a:lnTo>
                                  <a:pt x="423" y="415"/>
                                </a:lnTo>
                                <a:lnTo>
                                  <a:pt x="418" y="410"/>
                                </a:lnTo>
                                <a:lnTo>
                                  <a:pt x="410" y="410"/>
                                </a:lnTo>
                                <a:lnTo>
                                  <a:pt x="381" y="410"/>
                                </a:lnTo>
                                <a:lnTo>
                                  <a:pt x="349" y="410"/>
                                </a:lnTo>
                                <a:lnTo>
                                  <a:pt x="320" y="410"/>
                                </a:lnTo>
                                <a:lnTo>
                                  <a:pt x="292" y="410"/>
                                </a:lnTo>
                                <a:lnTo>
                                  <a:pt x="292" y="408"/>
                                </a:lnTo>
                                <a:lnTo>
                                  <a:pt x="292" y="402"/>
                                </a:lnTo>
                                <a:lnTo>
                                  <a:pt x="323" y="402"/>
                                </a:lnTo>
                                <a:lnTo>
                                  <a:pt x="355" y="402"/>
                                </a:lnTo>
                                <a:lnTo>
                                  <a:pt x="386" y="402"/>
                                </a:lnTo>
                                <a:lnTo>
                                  <a:pt x="415" y="402"/>
                                </a:lnTo>
                                <a:lnTo>
                                  <a:pt x="426" y="402"/>
                                </a:lnTo>
                                <a:lnTo>
                                  <a:pt x="431" y="400"/>
                                </a:lnTo>
                                <a:lnTo>
                                  <a:pt x="431" y="397"/>
                                </a:lnTo>
                                <a:lnTo>
                                  <a:pt x="426" y="397"/>
                                </a:lnTo>
                                <a:lnTo>
                                  <a:pt x="391" y="397"/>
                                </a:lnTo>
                                <a:lnTo>
                                  <a:pt x="360" y="397"/>
                                </a:lnTo>
                                <a:lnTo>
                                  <a:pt x="326" y="400"/>
                                </a:lnTo>
                                <a:lnTo>
                                  <a:pt x="292" y="397"/>
                                </a:lnTo>
                                <a:lnTo>
                                  <a:pt x="292" y="394"/>
                                </a:lnTo>
                                <a:lnTo>
                                  <a:pt x="292" y="389"/>
                                </a:lnTo>
                                <a:lnTo>
                                  <a:pt x="323" y="389"/>
                                </a:lnTo>
                                <a:lnTo>
                                  <a:pt x="355" y="389"/>
                                </a:lnTo>
                                <a:lnTo>
                                  <a:pt x="386" y="389"/>
                                </a:lnTo>
                                <a:lnTo>
                                  <a:pt x="418" y="389"/>
                                </a:lnTo>
                                <a:lnTo>
                                  <a:pt x="426" y="389"/>
                                </a:lnTo>
                                <a:lnTo>
                                  <a:pt x="433" y="389"/>
                                </a:lnTo>
                                <a:lnTo>
                                  <a:pt x="428" y="384"/>
                                </a:lnTo>
                                <a:lnTo>
                                  <a:pt x="418" y="384"/>
                                </a:lnTo>
                                <a:lnTo>
                                  <a:pt x="386" y="384"/>
                                </a:lnTo>
                                <a:lnTo>
                                  <a:pt x="355" y="384"/>
                                </a:lnTo>
                                <a:lnTo>
                                  <a:pt x="323" y="384"/>
                                </a:lnTo>
                                <a:lnTo>
                                  <a:pt x="292" y="384"/>
                                </a:lnTo>
                                <a:lnTo>
                                  <a:pt x="292" y="381"/>
                                </a:lnTo>
                                <a:lnTo>
                                  <a:pt x="292" y="376"/>
                                </a:lnTo>
                                <a:lnTo>
                                  <a:pt x="323" y="376"/>
                                </a:lnTo>
                                <a:lnTo>
                                  <a:pt x="355" y="376"/>
                                </a:lnTo>
                                <a:lnTo>
                                  <a:pt x="386" y="376"/>
                                </a:lnTo>
                                <a:lnTo>
                                  <a:pt x="418" y="376"/>
                                </a:lnTo>
                                <a:lnTo>
                                  <a:pt x="428" y="376"/>
                                </a:lnTo>
                                <a:lnTo>
                                  <a:pt x="433" y="373"/>
                                </a:lnTo>
                                <a:lnTo>
                                  <a:pt x="426" y="371"/>
                                </a:lnTo>
                                <a:lnTo>
                                  <a:pt x="418" y="371"/>
                                </a:lnTo>
                                <a:lnTo>
                                  <a:pt x="386" y="371"/>
                                </a:lnTo>
                                <a:lnTo>
                                  <a:pt x="355" y="371"/>
                                </a:lnTo>
                                <a:lnTo>
                                  <a:pt x="323" y="371"/>
                                </a:lnTo>
                                <a:lnTo>
                                  <a:pt x="292" y="371"/>
                                </a:lnTo>
                                <a:lnTo>
                                  <a:pt x="292" y="368"/>
                                </a:lnTo>
                                <a:lnTo>
                                  <a:pt x="292" y="363"/>
                                </a:lnTo>
                                <a:lnTo>
                                  <a:pt x="323" y="363"/>
                                </a:lnTo>
                                <a:lnTo>
                                  <a:pt x="355" y="363"/>
                                </a:lnTo>
                                <a:lnTo>
                                  <a:pt x="386" y="363"/>
                                </a:lnTo>
                                <a:lnTo>
                                  <a:pt x="418" y="363"/>
                                </a:lnTo>
                                <a:lnTo>
                                  <a:pt x="426" y="363"/>
                                </a:lnTo>
                                <a:lnTo>
                                  <a:pt x="433" y="360"/>
                                </a:lnTo>
                                <a:lnTo>
                                  <a:pt x="426" y="358"/>
                                </a:lnTo>
                                <a:lnTo>
                                  <a:pt x="418" y="358"/>
                                </a:lnTo>
                                <a:lnTo>
                                  <a:pt x="386" y="358"/>
                                </a:lnTo>
                                <a:lnTo>
                                  <a:pt x="355" y="358"/>
                                </a:lnTo>
                                <a:lnTo>
                                  <a:pt x="323" y="358"/>
                                </a:lnTo>
                                <a:lnTo>
                                  <a:pt x="292" y="358"/>
                                </a:lnTo>
                                <a:lnTo>
                                  <a:pt x="292" y="352"/>
                                </a:lnTo>
                                <a:lnTo>
                                  <a:pt x="292" y="350"/>
                                </a:lnTo>
                                <a:lnTo>
                                  <a:pt x="323" y="350"/>
                                </a:lnTo>
                                <a:lnTo>
                                  <a:pt x="355" y="350"/>
                                </a:lnTo>
                                <a:lnTo>
                                  <a:pt x="386" y="350"/>
                                </a:lnTo>
                                <a:lnTo>
                                  <a:pt x="418" y="350"/>
                                </a:lnTo>
                                <a:lnTo>
                                  <a:pt x="428" y="350"/>
                                </a:lnTo>
                                <a:lnTo>
                                  <a:pt x="433" y="347"/>
                                </a:lnTo>
                                <a:lnTo>
                                  <a:pt x="426" y="344"/>
                                </a:lnTo>
                                <a:lnTo>
                                  <a:pt x="418" y="344"/>
                                </a:lnTo>
                                <a:lnTo>
                                  <a:pt x="386" y="344"/>
                                </a:lnTo>
                                <a:lnTo>
                                  <a:pt x="355" y="344"/>
                                </a:lnTo>
                                <a:lnTo>
                                  <a:pt x="323" y="344"/>
                                </a:lnTo>
                                <a:lnTo>
                                  <a:pt x="292" y="344"/>
                                </a:lnTo>
                                <a:lnTo>
                                  <a:pt x="292" y="339"/>
                                </a:lnTo>
                                <a:lnTo>
                                  <a:pt x="292" y="336"/>
                                </a:lnTo>
                                <a:lnTo>
                                  <a:pt x="323" y="336"/>
                                </a:lnTo>
                                <a:lnTo>
                                  <a:pt x="355" y="336"/>
                                </a:lnTo>
                                <a:lnTo>
                                  <a:pt x="386" y="336"/>
                                </a:lnTo>
                                <a:lnTo>
                                  <a:pt x="418" y="336"/>
                                </a:lnTo>
                                <a:lnTo>
                                  <a:pt x="426" y="336"/>
                                </a:lnTo>
                                <a:lnTo>
                                  <a:pt x="433" y="334"/>
                                </a:lnTo>
                                <a:lnTo>
                                  <a:pt x="431" y="331"/>
                                </a:lnTo>
                                <a:lnTo>
                                  <a:pt x="426" y="331"/>
                                </a:lnTo>
                                <a:lnTo>
                                  <a:pt x="391" y="331"/>
                                </a:lnTo>
                                <a:lnTo>
                                  <a:pt x="360" y="331"/>
                                </a:lnTo>
                                <a:lnTo>
                                  <a:pt x="326" y="331"/>
                                </a:lnTo>
                                <a:lnTo>
                                  <a:pt x="292" y="331"/>
                                </a:lnTo>
                                <a:lnTo>
                                  <a:pt x="292" y="326"/>
                                </a:lnTo>
                                <a:lnTo>
                                  <a:pt x="292" y="323"/>
                                </a:lnTo>
                                <a:lnTo>
                                  <a:pt x="323" y="323"/>
                                </a:lnTo>
                                <a:lnTo>
                                  <a:pt x="355" y="323"/>
                                </a:lnTo>
                                <a:lnTo>
                                  <a:pt x="389" y="323"/>
                                </a:lnTo>
                                <a:lnTo>
                                  <a:pt x="420" y="323"/>
                                </a:lnTo>
                                <a:lnTo>
                                  <a:pt x="423" y="323"/>
                                </a:lnTo>
                                <a:lnTo>
                                  <a:pt x="428" y="323"/>
                                </a:lnTo>
                                <a:lnTo>
                                  <a:pt x="431" y="321"/>
                                </a:lnTo>
                                <a:lnTo>
                                  <a:pt x="433" y="318"/>
                                </a:lnTo>
                                <a:lnTo>
                                  <a:pt x="426" y="315"/>
                                </a:lnTo>
                                <a:lnTo>
                                  <a:pt x="418" y="315"/>
                                </a:lnTo>
                                <a:lnTo>
                                  <a:pt x="386" y="315"/>
                                </a:lnTo>
                                <a:lnTo>
                                  <a:pt x="355" y="315"/>
                                </a:lnTo>
                                <a:lnTo>
                                  <a:pt x="323" y="315"/>
                                </a:lnTo>
                                <a:lnTo>
                                  <a:pt x="292" y="315"/>
                                </a:lnTo>
                                <a:lnTo>
                                  <a:pt x="292" y="313"/>
                                </a:lnTo>
                                <a:lnTo>
                                  <a:pt x="292" y="308"/>
                                </a:lnTo>
                                <a:lnTo>
                                  <a:pt x="323" y="308"/>
                                </a:lnTo>
                                <a:lnTo>
                                  <a:pt x="355" y="308"/>
                                </a:lnTo>
                                <a:lnTo>
                                  <a:pt x="386" y="308"/>
                                </a:lnTo>
                                <a:lnTo>
                                  <a:pt x="418" y="308"/>
                                </a:lnTo>
                                <a:lnTo>
                                  <a:pt x="426" y="308"/>
                                </a:lnTo>
                                <a:lnTo>
                                  <a:pt x="433" y="305"/>
                                </a:lnTo>
                                <a:lnTo>
                                  <a:pt x="426" y="302"/>
                                </a:lnTo>
                                <a:lnTo>
                                  <a:pt x="418" y="302"/>
                                </a:lnTo>
                                <a:lnTo>
                                  <a:pt x="386" y="302"/>
                                </a:lnTo>
                                <a:lnTo>
                                  <a:pt x="355" y="302"/>
                                </a:lnTo>
                                <a:lnTo>
                                  <a:pt x="323" y="302"/>
                                </a:lnTo>
                                <a:lnTo>
                                  <a:pt x="292" y="302"/>
                                </a:lnTo>
                                <a:lnTo>
                                  <a:pt x="292" y="297"/>
                                </a:lnTo>
                                <a:lnTo>
                                  <a:pt x="292" y="294"/>
                                </a:lnTo>
                                <a:lnTo>
                                  <a:pt x="323" y="294"/>
                                </a:lnTo>
                                <a:lnTo>
                                  <a:pt x="355" y="294"/>
                                </a:lnTo>
                                <a:lnTo>
                                  <a:pt x="386" y="294"/>
                                </a:lnTo>
                                <a:lnTo>
                                  <a:pt x="415" y="294"/>
                                </a:lnTo>
                                <a:lnTo>
                                  <a:pt x="426" y="294"/>
                                </a:lnTo>
                                <a:lnTo>
                                  <a:pt x="433" y="292"/>
                                </a:lnTo>
                                <a:lnTo>
                                  <a:pt x="433" y="289"/>
                                </a:lnTo>
                                <a:lnTo>
                                  <a:pt x="433" y="286"/>
                                </a:lnTo>
                                <a:lnTo>
                                  <a:pt x="397" y="286"/>
                                </a:lnTo>
                                <a:lnTo>
                                  <a:pt x="363" y="286"/>
                                </a:lnTo>
                                <a:lnTo>
                                  <a:pt x="328" y="286"/>
                                </a:lnTo>
                                <a:lnTo>
                                  <a:pt x="292" y="286"/>
                                </a:lnTo>
                                <a:lnTo>
                                  <a:pt x="292" y="281"/>
                                </a:lnTo>
                                <a:lnTo>
                                  <a:pt x="292" y="276"/>
                                </a:lnTo>
                                <a:lnTo>
                                  <a:pt x="331" y="276"/>
                                </a:lnTo>
                                <a:lnTo>
                                  <a:pt x="370" y="276"/>
                                </a:lnTo>
                                <a:lnTo>
                                  <a:pt x="410" y="276"/>
                                </a:lnTo>
                                <a:lnTo>
                                  <a:pt x="449" y="276"/>
                                </a:lnTo>
                                <a:lnTo>
                                  <a:pt x="449" y="250"/>
                                </a:lnTo>
                                <a:lnTo>
                                  <a:pt x="449" y="221"/>
                                </a:lnTo>
                                <a:lnTo>
                                  <a:pt x="449" y="194"/>
                                </a:lnTo>
                                <a:lnTo>
                                  <a:pt x="447" y="168"/>
                                </a:lnTo>
                                <a:lnTo>
                                  <a:pt x="410" y="168"/>
                                </a:lnTo>
                                <a:lnTo>
                                  <a:pt x="373" y="168"/>
                                </a:lnTo>
                                <a:lnTo>
                                  <a:pt x="336" y="168"/>
                                </a:lnTo>
                                <a:lnTo>
                                  <a:pt x="299" y="168"/>
                                </a:lnTo>
                                <a:lnTo>
                                  <a:pt x="299" y="163"/>
                                </a:lnTo>
                                <a:lnTo>
                                  <a:pt x="299" y="160"/>
                                </a:lnTo>
                                <a:lnTo>
                                  <a:pt x="331" y="160"/>
                                </a:lnTo>
                                <a:lnTo>
                                  <a:pt x="365" y="160"/>
                                </a:lnTo>
                                <a:lnTo>
                                  <a:pt x="397" y="160"/>
                                </a:lnTo>
                                <a:lnTo>
                                  <a:pt x="428" y="160"/>
                                </a:lnTo>
                                <a:lnTo>
                                  <a:pt x="428" y="158"/>
                                </a:lnTo>
                                <a:lnTo>
                                  <a:pt x="428" y="152"/>
                                </a:lnTo>
                                <a:lnTo>
                                  <a:pt x="397" y="152"/>
                                </a:lnTo>
                                <a:lnTo>
                                  <a:pt x="365" y="152"/>
                                </a:lnTo>
                                <a:lnTo>
                                  <a:pt x="331" y="152"/>
                                </a:lnTo>
                                <a:lnTo>
                                  <a:pt x="299" y="152"/>
                                </a:lnTo>
                                <a:lnTo>
                                  <a:pt x="299" y="150"/>
                                </a:lnTo>
                                <a:lnTo>
                                  <a:pt x="299" y="144"/>
                                </a:lnTo>
                                <a:lnTo>
                                  <a:pt x="331" y="144"/>
                                </a:lnTo>
                                <a:lnTo>
                                  <a:pt x="365" y="144"/>
                                </a:lnTo>
                                <a:lnTo>
                                  <a:pt x="397" y="144"/>
                                </a:lnTo>
                                <a:lnTo>
                                  <a:pt x="428" y="144"/>
                                </a:lnTo>
                                <a:lnTo>
                                  <a:pt x="428" y="142"/>
                                </a:lnTo>
                                <a:lnTo>
                                  <a:pt x="428" y="137"/>
                                </a:lnTo>
                                <a:lnTo>
                                  <a:pt x="397" y="137"/>
                                </a:lnTo>
                                <a:lnTo>
                                  <a:pt x="365" y="137"/>
                                </a:lnTo>
                                <a:lnTo>
                                  <a:pt x="331" y="137"/>
                                </a:lnTo>
                                <a:lnTo>
                                  <a:pt x="299" y="137"/>
                                </a:lnTo>
                                <a:lnTo>
                                  <a:pt x="299" y="134"/>
                                </a:lnTo>
                                <a:lnTo>
                                  <a:pt x="299" y="131"/>
                                </a:lnTo>
                                <a:lnTo>
                                  <a:pt x="331" y="131"/>
                                </a:lnTo>
                                <a:lnTo>
                                  <a:pt x="365" y="131"/>
                                </a:lnTo>
                                <a:lnTo>
                                  <a:pt x="397" y="131"/>
                                </a:lnTo>
                                <a:lnTo>
                                  <a:pt x="428" y="131"/>
                                </a:lnTo>
                                <a:lnTo>
                                  <a:pt x="428" y="126"/>
                                </a:lnTo>
                                <a:lnTo>
                                  <a:pt x="428" y="123"/>
                                </a:lnTo>
                                <a:lnTo>
                                  <a:pt x="397" y="123"/>
                                </a:lnTo>
                                <a:lnTo>
                                  <a:pt x="365" y="123"/>
                                </a:lnTo>
                                <a:lnTo>
                                  <a:pt x="331" y="123"/>
                                </a:lnTo>
                                <a:lnTo>
                                  <a:pt x="299" y="123"/>
                                </a:lnTo>
                                <a:lnTo>
                                  <a:pt x="299" y="118"/>
                                </a:lnTo>
                                <a:lnTo>
                                  <a:pt x="299" y="115"/>
                                </a:lnTo>
                                <a:lnTo>
                                  <a:pt x="331" y="115"/>
                                </a:lnTo>
                                <a:lnTo>
                                  <a:pt x="365" y="115"/>
                                </a:lnTo>
                                <a:lnTo>
                                  <a:pt x="397" y="115"/>
                                </a:lnTo>
                                <a:lnTo>
                                  <a:pt x="428" y="115"/>
                                </a:lnTo>
                                <a:lnTo>
                                  <a:pt x="428" y="110"/>
                                </a:lnTo>
                                <a:lnTo>
                                  <a:pt x="428" y="108"/>
                                </a:lnTo>
                                <a:lnTo>
                                  <a:pt x="397" y="108"/>
                                </a:lnTo>
                                <a:lnTo>
                                  <a:pt x="365" y="108"/>
                                </a:lnTo>
                                <a:lnTo>
                                  <a:pt x="331" y="108"/>
                                </a:lnTo>
                                <a:lnTo>
                                  <a:pt x="299" y="108"/>
                                </a:lnTo>
                                <a:lnTo>
                                  <a:pt x="299" y="105"/>
                                </a:lnTo>
                                <a:lnTo>
                                  <a:pt x="299" y="100"/>
                                </a:lnTo>
                                <a:lnTo>
                                  <a:pt x="331" y="100"/>
                                </a:lnTo>
                                <a:lnTo>
                                  <a:pt x="365" y="100"/>
                                </a:lnTo>
                                <a:lnTo>
                                  <a:pt x="397" y="100"/>
                                </a:lnTo>
                                <a:lnTo>
                                  <a:pt x="428" y="100"/>
                                </a:lnTo>
                                <a:lnTo>
                                  <a:pt x="428" y="97"/>
                                </a:lnTo>
                                <a:lnTo>
                                  <a:pt x="428" y="92"/>
                                </a:lnTo>
                                <a:lnTo>
                                  <a:pt x="397" y="92"/>
                                </a:lnTo>
                                <a:lnTo>
                                  <a:pt x="365" y="92"/>
                                </a:lnTo>
                                <a:lnTo>
                                  <a:pt x="331" y="92"/>
                                </a:lnTo>
                                <a:lnTo>
                                  <a:pt x="299" y="92"/>
                                </a:lnTo>
                                <a:lnTo>
                                  <a:pt x="299" y="89"/>
                                </a:lnTo>
                                <a:lnTo>
                                  <a:pt x="299" y="87"/>
                                </a:lnTo>
                                <a:lnTo>
                                  <a:pt x="331" y="87"/>
                                </a:lnTo>
                                <a:lnTo>
                                  <a:pt x="365" y="87"/>
                                </a:lnTo>
                                <a:lnTo>
                                  <a:pt x="397" y="87"/>
                                </a:lnTo>
                                <a:lnTo>
                                  <a:pt x="428" y="87"/>
                                </a:lnTo>
                                <a:lnTo>
                                  <a:pt x="428" y="81"/>
                                </a:lnTo>
                                <a:lnTo>
                                  <a:pt x="428" y="79"/>
                                </a:lnTo>
                                <a:lnTo>
                                  <a:pt x="397" y="79"/>
                                </a:lnTo>
                                <a:lnTo>
                                  <a:pt x="365" y="79"/>
                                </a:lnTo>
                                <a:lnTo>
                                  <a:pt x="331" y="79"/>
                                </a:lnTo>
                                <a:lnTo>
                                  <a:pt x="299" y="79"/>
                                </a:lnTo>
                                <a:lnTo>
                                  <a:pt x="299" y="73"/>
                                </a:lnTo>
                                <a:lnTo>
                                  <a:pt x="299" y="71"/>
                                </a:lnTo>
                                <a:lnTo>
                                  <a:pt x="331" y="71"/>
                                </a:lnTo>
                                <a:lnTo>
                                  <a:pt x="365" y="71"/>
                                </a:lnTo>
                                <a:lnTo>
                                  <a:pt x="397" y="71"/>
                                </a:lnTo>
                                <a:lnTo>
                                  <a:pt x="428" y="71"/>
                                </a:lnTo>
                                <a:lnTo>
                                  <a:pt x="428" y="65"/>
                                </a:lnTo>
                                <a:lnTo>
                                  <a:pt x="428" y="63"/>
                                </a:lnTo>
                                <a:lnTo>
                                  <a:pt x="397" y="63"/>
                                </a:lnTo>
                                <a:lnTo>
                                  <a:pt x="365" y="63"/>
                                </a:lnTo>
                                <a:lnTo>
                                  <a:pt x="331" y="63"/>
                                </a:lnTo>
                                <a:lnTo>
                                  <a:pt x="299" y="63"/>
                                </a:lnTo>
                                <a:lnTo>
                                  <a:pt x="299" y="60"/>
                                </a:lnTo>
                                <a:lnTo>
                                  <a:pt x="299" y="55"/>
                                </a:lnTo>
                                <a:lnTo>
                                  <a:pt x="331" y="55"/>
                                </a:lnTo>
                                <a:lnTo>
                                  <a:pt x="365" y="55"/>
                                </a:lnTo>
                                <a:lnTo>
                                  <a:pt x="397" y="55"/>
                                </a:lnTo>
                                <a:lnTo>
                                  <a:pt x="428" y="55"/>
                                </a:lnTo>
                                <a:lnTo>
                                  <a:pt x="428" y="52"/>
                                </a:lnTo>
                                <a:lnTo>
                                  <a:pt x="428" y="47"/>
                                </a:lnTo>
                                <a:lnTo>
                                  <a:pt x="397" y="47"/>
                                </a:lnTo>
                                <a:lnTo>
                                  <a:pt x="365" y="47"/>
                                </a:lnTo>
                                <a:lnTo>
                                  <a:pt x="331" y="47"/>
                                </a:lnTo>
                                <a:lnTo>
                                  <a:pt x="299" y="47"/>
                                </a:lnTo>
                                <a:lnTo>
                                  <a:pt x="299" y="44"/>
                                </a:lnTo>
                                <a:lnTo>
                                  <a:pt x="299" y="39"/>
                                </a:lnTo>
                                <a:lnTo>
                                  <a:pt x="334" y="39"/>
                                </a:lnTo>
                                <a:lnTo>
                                  <a:pt x="365" y="39"/>
                                </a:lnTo>
                                <a:lnTo>
                                  <a:pt x="397" y="39"/>
                                </a:lnTo>
                                <a:lnTo>
                                  <a:pt x="428" y="39"/>
                                </a:lnTo>
                                <a:lnTo>
                                  <a:pt x="428" y="37"/>
                                </a:lnTo>
                                <a:lnTo>
                                  <a:pt x="428" y="34"/>
                                </a:lnTo>
                                <a:lnTo>
                                  <a:pt x="397" y="34"/>
                                </a:lnTo>
                                <a:lnTo>
                                  <a:pt x="365" y="34"/>
                                </a:lnTo>
                                <a:lnTo>
                                  <a:pt x="331" y="34"/>
                                </a:lnTo>
                                <a:lnTo>
                                  <a:pt x="299" y="34"/>
                                </a:lnTo>
                                <a:lnTo>
                                  <a:pt x="299" y="29"/>
                                </a:lnTo>
                                <a:lnTo>
                                  <a:pt x="299" y="26"/>
                                </a:lnTo>
                                <a:lnTo>
                                  <a:pt x="331" y="26"/>
                                </a:lnTo>
                                <a:lnTo>
                                  <a:pt x="363" y="26"/>
                                </a:lnTo>
                                <a:lnTo>
                                  <a:pt x="397" y="26"/>
                                </a:lnTo>
                                <a:lnTo>
                                  <a:pt x="428" y="26"/>
                                </a:lnTo>
                                <a:lnTo>
                                  <a:pt x="428" y="21"/>
                                </a:lnTo>
                                <a:lnTo>
                                  <a:pt x="428" y="18"/>
                                </a:lnTo>
                                <a:lnTo>
                                  <a:pt x="397" y="15"/>
                                </a:lnTo>
                                <a:lnTo>
                                  <a:pt x="365" y="15"/>
                                </a:lnTo>
                                <a:lnTo>
                                  <a:pt x="331" y="15"/>
                                </a:lnTo>
                                <a:lnTo>
                                  <a:pt x="299" y="15"/>
                                </a:lnTo>
                                <a:lnTo>
                                  <a:pt x="299" y="13"/>
                                </a:lnTo>
                                <a:lnTo>
                                  <a:pt x="299" y="8"/>
                                </a:lnTo>
                                <a:lnTo>
                                  <a:pt x="270" y="8"/>
                                </a:lnTo>
                                <a:lnTo>
                                  <a:pt x="239" y="8"/>
                                </a:lnTo>
                                <a:lnTo>
                                  <a:pt x="210" y="8"/>
                                </a:lnTo>
                                <a:lnTo>
                                  <a:pt x="178" y="8"/>
                                </a:lnTo>
                                <a:lnTo>
                                  <a:pt x="178" y="1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noEditPoints="1"/>
                        </wps:cNvSpPr>
                        <wps:spPr bwMode="auto">
                          <a:xfrm>
                            <a:off x="5753" y="8000"/>
                            <a:ext cx="828" cy="839"/>
                          </a:xfrm>
                          <a:custGeom>
                            <a:avLst/>
                            <a:gdLst>
                              <a:gd name="T0" fmla="*/ 794 w 828"/>
                              <a:gd name="T1" fmla="*/ 261 h 839"/>
                              <a:gd name="T2" fmla="*/ 820 w 828"/>
                              <a:gd name="T3" fmla="*/ 511 h 839"/>
                              <a:gd name="T4" fmla="*/ 697 w 828"/>
                              <a:gd name="T5" fmla="*/ 724 h 839"/>
                              <a:gd name="T6" fmla="*/ 542 w 828"/>
                              <a:gd name="T7" fmla="*/ 800 h 839"/>
                              <a:gd name="T8" fmla="*/ 294 w 828"/>
                              <a:gd name="T9" fmla="*/ 832 h 839"/>
                              <a:gd name="T10" fmla="*/ 152 w 828"/>
                              <a:gd name="T11" fmla="*/ 745 h 839"/>
                              <a:gd name="T12" fmla="*/ 34 w 828"/>
                              <a:gd name="T13" fmla="*/ 582 h 839"/>
                              <a:gd name="T14" fmla="*/ 16 w 828"/>
                              <a:gd name="T15" fmla="*/ 382 h 839"/>
                              <a:gd name="T16" fmla="*/ 102 w 828"/>
                              <a:gd name="T17" fmla="*/ 155 h 839"/>
                              <a:gd name="T18" fmla="*/ 289 w 828"/>
                              <a:gd name="T19" fmla="*/ 26 h 839"/>
                              <a:gd name="T20" fmla="*/ 310 w 828"/>
                              <a:gd name="T21" fmla="*/ 63 h 839"/>
                              <a:gd name="T22" fmla="*/ 379 w 828"/>
                              <a:gd name="T23" fmla="*/ 26 h 839"/>
                              <a:gd name="T24" fmla="*/ 218 w 828"/>
                              <a:gd name="T25" fmla="*/ 129 h 839"/>
                              <a:gd name="T26" fmla="*/ 97 w 828"/>
                              <a:gd name="T27" fmla="*/ 284 h 839"/>
                              <a:gd name="T28" fmla="*/ 110 w 828"/>
                              <a:gd name="T29" fmla="*/ 516 h 839"/>
                              <a:gd name="T30" fmla="*/ 297 w 828"/>
                              <a:gd name="T31" fmla="*/ 753 h 839"/>
                              <a:gd name="T32" fmla="*/ 457 w 828"/>
                              <a:gd name="T33" fmla="*/ 718 h 839"/>
                              <a:gd name="T34" fmla="*/ 610 w 828"/>
                              <a:gd name="T35" fmla="*/ 687 h 839"/>
                              <a:gd name="T36" fmla="*/ 731 w 828"/>
                              <a:gd name="T37" fmla="*/ 471 h 839"/>
                              <a:gd name="T38" fmla="*/ 726 w 828"/>
                              <a:gd name="T39" fmla="*/ 321 h 839"/>
                              <a:gd name="T40" fmla="*/ 549 w 828"/>
                              <a:gd name="T41" fmla="*/ 100 h 839"/>
                              <a:gd name="T42" fmla="*/ 465 w 828"/>
                              <a:gd name="T43" fmla="*/ 13 h 839"/>
                              <a:gd name="T44" fmla="*/ 689 w 828"/>
                              <a:gd name="T45" fmla="*/ 184 h 839"/>
                              <a:gd name="T46" fmla="*/ 628 w 828"/>
                              <a:gd name="T47" fmla="*/ 103 h 839"/>
                              <a:gd name="T48" fmla="*/ 505 w 828"/>
                              <a:gd name="T49" fmla="*/ 53 h 839"/>
                              <a:gd name="T50" fmla="*/ 547 w 828"/>
                              <a:gd name="T51" fmla="*/ 61 h 839"/>
                              <a:gd name="T52" fmla="*/ 431 w 828"/>
                              <a:gd name="T53" fmla="*/ 45 h 839"/>
                              <a:gd name="T54" fmla="*/ 179 w 828"/>
                              <a:gd name="T55" fmla="*/ 142 h 839"/>
                              <a:gd name="T56" fmla="*/ 142 w 828"/>
                              <a:gd name="T57" fmla="*/ 176 h 839"/>
                              <a:gd name="T58" fmla="*/ 100 w 828"/>
                              <a:gd name="T59" fmla="*/ 219 h 839"/>
                              <a:gd name="T60" fmla="*/ 710 w 828"/>
                              <a:gd name="T61" fmla="*/ 203 h 839"/>
                              <a:gd name="T62" fmla="*/ 66 w 828"/>
                              <a:gd name="T63" fmla="*/ 311 h 839"/>
                              <a:gd name="T64" fmla="*/ 797 w 828"/>
                              <a:gd name="T65" fmla="*/ 332 h 839"/>
                              <a:gd name="T66" fmla="*/ 781 w 828"/>
                              <a:gd name="T67" fmla="*/ 353 h 839"/>
                              <a:gd name="T68" fmla="*/ 749 w 828"/>
                              <a:gd name="T69" fmla="*/ 347 h 839"/>
                              <a:gd name="T70" fmla="*/ 50 w 828"/>
                              <a:gd name="T71" fmla="*/ 350 h 839"/>
                              <a:gd name="T72" fmla="*/ 84 w 828"/>
                              <a:gd name="T73" fmla="*/ 342 h 839"/>
                              <a:gd name="T74" fmla="*/ 126 w 828"/>
                              <a:gd name="T75" fmla="*/ 384 h 839"/>
                              <a:gd name="T76" fmla="*/ 116 w 828"/>
                              <a:gd name="T77" fmla="*/ 355 h 839"/>
                              <a:gd name="T78" fmla="*/ 715 w 828"/>
                              <a:gd name="T79" fmla="*/ 390 h 839"/>
                              <a:gd name="T80" fmla="*/ 707 w 828"/>
                              <a:gd name="T81" fmla="*/ 355 h 839"/>
                              <a:gd name="T82" fmla="*/ 754 w 828"/>
                              <a:gd name="T83" fmla="*/ 521 h 839"/>
                              <a:gd name="T84" fmla="*/ 37 w 828"/>
                              <a:gd name="T85" fmla="*/ 453 h 839"/>
                              <a:gd name="T86" fmla="*/ 37 w 828"/>
                              <a:gd name="T87" fmla="*/ 561 h 839"/>
                              <a:gd name="T88" fmla="*/ 39 w 828"/>
                              <a:gd name="T89" fmla="*/ 490 h 839"/>
                              <a:gd name="T90" fmla="*/ 789 w 828"/>
                              <a:gd name="T91" fmla="*/ 534 h 839"/>
                              <a:gd name="T92" fmla="*/ 718 w 828"/>
                              <a:gd name="T93" fmla="*/ 555 h 839"/>
                              <a:gd name="T94" fmla="*/ 668 w 828"/>
                              <a:gd name="T95" fmla="*/ 629 h 839"/>
                              <a:gd name="T96" fmla="*/ 173 w 828"/>
                              <a:gd name="T97" fmla="*/ 639 h 839"/>
                              <a:gd name="T98" fmla="*/ 137 w 828"/>
                              <a:gd name="T99" fmla="*/ 650 h 839"/>
                              <a:gd name="T100" fmla="*/ 92 w 828"/>
                              <a:gd name="T101" fmla="*/ 547 h 839"/>
                              <a:gd name="T102" fmla="*/ 720 w 828"/>
                              <a:gd name="T103" fmla="*/ 679 h 839"/>
                              <a:gd name="T104" fmla="*/ 607 w 828"/>
                              <a:gd name="T105" fmla="*/ 729 h 839"/>
                              <a:gd name="T106" fmla="*/ 615 w 828"/>
                              <a:gd name="T107" fmla="*/ 737 h 839"/>
                              <a:gd name="T108" fmla="*/ 208 w 828"/>
                              <a:gd name="T109" fmla="*/ 763 h 839"/>
                              <a:gd name="T110" fmla="*/ 221 w 828"/>
                              <a:gd name="T111" fmla="*/ 718 h 839"/>
                              <a:gd name="T112" fmla="*/ 478 w 828"/>
                              <a:gd name="T113" fmla="*/ 716 h 839"/>
                              <a:gd name="T114" fmla="*/ 463 w 828"/>
                              <a:gd name="T115" fmla="*/ 737 h 839"/>
                              <a:gd name="T116" fmla="*/ 407 w 828"/>
                              <a:gd name="T117" fmla="*/ 795 h 839"/>
                              <a:gd name="T118" fmla="*/ 318 w 828"/>
                              <a:gd name="T119" fmla="*/ 745 h 839"/>
                              <a:gd name="T120" fmla="*/ 350 w 828"/>
                              <a:gd name="T121" fmla="*/ 724 h 839"/>
                              <a:gd name="T122" fmla="*/ 368 w 828"/>
                              <a:gd name="T123" fmla="*/ 724 h 8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28" h="839">
                                <a:moveTo>
                                  <a:pt x="615" y="69"/>
                                </a:moveTo>
                                <a:lnTo>
                                  <a:pt x="628" y="74"/>
                                </a:lnTo>
                                <a:lnTo>
                                  <a:pt x="641" y="79"/>
                                </a:lnTo>
                                <a:lnTo>
                                  <a:pt x="655" y="90"/>
                                </a:lnTo>
                                <a:lnTo>
                                  <a:pt x="670" y="100"/>
                                </a:lnTo>
                                <a:lnTo>
                                  <a:pt x="676" y="103"/>
                                </a:lnTo>
                                <a:lnTo>
                                  <a:pt x="678" y="105"/>
                                </a:lnTo>
                                <a:lnTo>
                                  <a:pt x="681" y="111"/>
                                </a:lnTo>
                                <a:lnTo>
                                  <a:pt x="686" y="111"/>
                                </a:lnTo>
                                <a:lnTo>
                                  <a:pt x="686" y="116"/>
                                </a:lnTo>
                                <a:lnTo>
                                  <a:pt x="689" y="119"/>
                                </a:lnTo>
                                <a:lnTo>
                                  <a:pt x="689" y="121"/>
                                </a:lnTo>
                                <a:lnTo>
                                  <a:pt x="694" y="124"/>
                                </a:lnTo>
                                <a:lnTo>
                                  <a:pt x="699" y="129"/>
                                </a:lnTo>
                                <a:lnTo>
                                  <a:pt x="702" y="134"/>
                                </a:lnTo>
                                <a:lnTo>
                                  <a:pt x="702" y="137"/>
                                </a:lnTo>
                                <a:lnTo>
                                  <a:pt x="705" y="137"/>
                                </a:lnTo>
                                <a:lnTo>
                                  <a:pt x="707" y="140"/>
                                </a:lnTo>
                                <a:lnTo>
                                  <a:pt x="707" y="142"/>
                                </a:lnTo>
                                <a:lnTo>
                                  <a:pt x="710" y="147"/>
                                </a:lnTo>
                                <a:lnTo>
                                  <a:pt x="715" y="153"/>
                                </a:lnTo>
                                <a:lnTo>
                                  <a:pt x="718" y="163"/>
                                </a:lnTo>
                                <a:lnTo>
                                  <a:pt x="720" y="171"/>
                                </a:lnTo>
                                <a:lnTo>
                                  <a:pt x="720" y="179"/>
                                </a:lnTo>
                                <a:lnTo>
                                  <a:pt x="723" y="187"/>
                                </a:lnTo>
                                <a:lnTo>
                                  <a:pt x="723" y="190"/>
                                </a:lnTo>
                                <a:lnTo>
                                  <a:pt x="723" y="195"/>
                                </a:lnTo>
                                <a:lnTo>
                                  <a:pt x="723" y="200"/>
                                </a:lnTo>
                                <a:lnTo>
                                  <a:pt x="723" y="208"/>
                                </a:lnTo>
                                <a:lnTo>
                                  <a:pt x="723" y="219"/>
                                </a:lnTo>
                                <a:lnTo>
                                  <a:pt x="723" y="229"/>
                                </a:lnTo>
                                <a:lnTo>
                                  <a:pt x="728" y="232"/>
                                </a:lnTo>
                                <a:lnTo>
                                  <a:pt x="733" y="234"/>
                                </a:lnTo>
                                <a:lnTo>
                                  <a:pt x="739" y="234"/>
                                </a:lnTo>
                                <a:lnTo>
                                  <a:pt x="739" y="229"/>
                                </a:lnTo>
                                <a:lnTo>
                                  <a:pt x="741" y="221"/>
                                </a:lnTo>
                                <a:lnTo>
                                  <a:pt x="744" y="216"/>
                                </a:lnTo>
                                <a:lnTo>
                                  <a:pt x="752" y="211"/>
                                </a:lnTo>
                                <a:lnTo>
                                  <a:pt x="760" y="205"/>
                                </a:lnTo>
                                <a:lnTo>
                                  <a:pt x="765" y="208"/>
                                </a:lnTo>
                                <a:lnTo>
                                  <a:pt x="773" y="216"/>
                                </a:lnTo>
                                <a:lnTo>
                                  <a:pt x="775" y="229"/>
                                </a:lnTo>
                                <a:lnTo>
                                  <a:pt x="781" y="240"/>
                                </a:lnTo>
                                <a:lnTo>
                                  <a:pt x="789" y="250"/>
                                </a:lnTo>
                                <a:lnTo>
                                  <a:pt x="794" y="261"/>
                                </a:lnTo>
                                <a:lnTo>
                                  <a:pt x="799" y="274"/>
                                </a:lnTo>
                                <a:lnTo>
                                  <a:pt x="802" y="287"/>
                                </a:lnTo>
                                <a:lnTo>
                                  <a:pt x="804" y="290"/>
                                </a:lnTo>
                                <a:lnTo>
                                  <a:pt x="807" y="290"/>
                                </a:lnTo>
                                <a:lnTo>
                                  <a:pt x="807" y="300"/>
                                </a:lnTo>
                                <a:lnTo>
                                  <a:pt x="810" y="313"/>
                                </a:lnTo>
                                <a:lnTo>
                                  <a:pt x="810" y="316"/>
                                </a:lnTo>
                                <a:lnTo>
                                  <a:pt x="810" y="319"/>
                                </a:lnTo>
                                <a:lnTo>
                                  <a:pt x="810" y="324"/>
                                </a:lnTo>
                                <a:lnTo>
                                  <a:pt x="810" y="332"/>
                                </a:lnTo>
                                <a:lnTo>
                                  <a:pt x="810" y="347"/>
                                </a:lnTo>
                                <a:lnTo>
                                  <a:pt x="807" y="361"/>
                                </a:lnTo>
                                <a:lnTo>
                                  <a:pt x="807" y="366"/>
                                </a:lnTo>
                                <a:lnTo>
                                  <a:pt x="807" y="371"/>
                                </a:lnTo>
                                <a:lnTo>
                                  <a:pt x="802" y="382"/>
                                </a:lnTo>
                                <a:lnTo>
                                  <a:pt x="794" y="392"/>
                                </a:lnTo>
                                <a:lnTo>
                                  <a:pt x="794" y="395"/>
                                </a:lnTo>
                                <a:lnTo>
                                  <a:pt x="791" y="397"/>
                                </a:lnTo>
                                <a:lnTo>
                                  <a:pt x="791" y="400"/>
                                </a:lnTo>
                                <a:lnTo>
                                  <a:pt x="791" y="403"/>
                                </a:lnTo>
                                <a:lnTo>
                                  <a:pt x="789" y="405"/>
                                </a:lnTo>
                                <a:lnTo>
                                  <a:pt x="786" y="411"/>
                                </a:lnTo>
                                <a:lnTo>
                                  <a:pt x="789" y="416"/>
                                </a:lnTo>
                                <a:lnTo>
                                  <a:pt x="794" y="418"/>
                                </a:lnTo>
                                <a:lnTo>
                                  <a:pt x="797" y="421"/>
                                </a:lnTo>
                                <a:lnTo>
                                  <a:pt x="799" y="421"/>
                                </a:lnTo>
                                <a:lnTo>
                                  <a:pt x="804" y="418"/>
                                </a:lnTo>
                                <a:lnTo>
                                  <a:pt x="807" y="416"/>
                                </a:lnTo>
                                <a:lnTo>
                                  <a:pt x="815" y="416"/>
                                </a:lnTo>
                                <a:lnTo>
                                  <a:pt x="820" y="416"/>
                                </a:lnTo>
                                <a:lnTo>
                                  <a:pt x="825" y="421"/>
                                </a:lnTo>
                                <a:lnTo>
                                  <a:pt x="828" y="429"/>
                                </a:lnTo>
                                <a:lnTo>
                                  <a:pt x="828" y="437"/>
                                </a:lnTo>
                                <a:lnTo>
                                  <a:pt x="828" y="447"/>
                                </a:lnTo>
                                <a:lnTo>
                                  <a:pt x="825" y="447"/>
                                </a:lnTo>
                                <a:lnTo>
                                  <a:pt x="825" y="450"/>
                                </a:lnTo>
                                <a:lnTo>
                                  <a:pt x="825" y="455"/>
                                </a:lnTo>
                                <a:lnTo>
                                  <a:pt x="825" y="458"/>
                                </a:lnTo>
                                <a:lnTo>
                                  <a:pt x="825" y="463"/>
                                </a:lnTo>
                                <a:lnTo>
                                  <a:pt x="825" y="468"/>
                                </a:lnTo>
                                <a:lnTo>
                                  <a:pt x="825" y="474"/>
                                </a:lnTo>
                                <a:lnTo>
                                  <a:pt x="823" y="482"/>
                                </a:lnTo>
                                <a:lnTo>
                                  <a:pt x="823" y="490"/>
                                </a:lnTo>
                                <a:lnTo>
                                  <a:pt x="823" y="497"/>
                                </a:lnTo>
                                <a:lnTo>
                                  <a:pt x="823" y="505"/>
                                </a:lnTo>
                                <a:lnTo>
                                  <a:pt x="820" y="511"/>
                                </a:lnTo>
                                <a:lnTo>
                                  <a:pt x="820" y="513"/>
                                </a:lnTo>
                                <a:lnTo>
                                  <a:pt x="818" y="513"/>
                                </a:lnTo>
                                <a:lnTo>
                                  <a:pt x="815" y="524"/>
                                </a:lnTo>
                                <a:lnTo>
                                  <a:pt x="812" y="534"/>
                                </a:lnTo>
                                <a:lnTo>
                                  <a:pt x="810" y="537"/>
                                </a:lnTo>
                                <a:lnTo>
                                  <a:pt x="810" y="542"/>
                                </a:lnTo>
                                <a:lnTo>
                                  <a:pt x="807" y="545"/>
                                </a:lnTo>
                                <a:lnTo>
                                  <a:pt x="807" y="547"/>
                                </a:lnTo>
                                <a:lnTo>
                                  <a:pt x="804" y="553"/>
                                </a:lnTo>
                                <a:lnTo>
                                  <a:pt x="802" y="555"/>
                                </a:lnTo>
                                <a:lnTo>
                                  <a:pt x="797" y="571"/>
                                </a:lnTo>
                                <a:lnTo>
                                  <a:pt x="786" y="582"/>
                                </a:lnTo>
                                <a:lnTo>
                                  <a:pt x="786" y="584"/>
                                </a:lnTo>
                                <a:lnTo>
                                  <a:pt x="783" y="587"/>
                                </a:lnTo>
                                <a:lnTo>
                                  <a:pt x="783" y="590"/>
                                </a:lnTo>
                                <a:lnTo>
                                  <a:pt x="781" y="590"/>
                                </a:lnTo>
                                <a:lnTo>
                                  <a:pt x="781" y="592"/>
                                </a:lnTo>
                                <a:lnTo>
                                  <a:pt x="778" y="595"/>
                                </a:lnTo>
                                <a:lnTo>
                                  <a:pt x="778" y="597"/>
                                </a:lnTo>
                                <a:lnTo>
                                  <a:pt x="775" y="597"/>
                                </a:lnTo>
                                <a:lnTo>
                                  <a:pt x="775" y="600"/>
                                </a:lnTo>
                                <a:lnTo>
                                  <a:pt x="770" y="603"/>
                                </a:lnTo>
                                <a:lnTo>
                                  <a:pt x="770" y="605"/>
                                </a:lnTo>
                                <a:lnTo>
                                  <a:pt x="768" y="605"/>
                                </a:lnTo>
                                <a:lnTo>
                                  <a:pt x="762" y="611"/>
                                </a:lnTo>
                                <a:lnTo>
                                  <a:pt x="760" y="616"/>
                                </a:lnTo>
                                <a:lnTo>
                                  <a:pt x="760" y="621"/>
                                </a:lnTo>
                                <a:lnTo>
                                  <a:pt x="762" y="626"/>
                                </a:lnTo>
                                <a:lnTo>
                                  <a:pt x="760" y="629"/>
                                </a:lnTo>
                                <a:lnTo>
                                  <a:pt x="760" y="634"/>
                                </a:lnTo>
                                <a:lnTo>
                                  <a:pt x="754" y="637"/>
                                </a:lnTo>
                                <a:lnTo>
                                  <a:pt x="749" y="642"/>
                                </a:lnTo>
                                <a:lnTo>
                                  <a:pt x="749" y="650"/>
                                </a:lnTo>
                                <a:lnTo>
                                  <a:pt x="752" y="658"/>
                                </a:lnTo>
                                <a:lnTo>
                                  <a:pt x="749" y="661"/>
                                </a:lnTo>
                                <a:lnTo>
                                  <a:pt x="749" y="666"/>
                                </a:lnTo>
                                <a:lnTo>
                                  <a:pt x="739" y="679"/>
                                </a:lnTo>
                                <a:lnTo>
                                  <a:pt x="726" y="692"/>
                                </a:lnTo>
                                <a:lnTo>
                                  <a:pt x="720" y="697"/>
                                </a:lnTo>
                                <a:lnTo>
                                  <a:pt x="715" y="705"/>
                                </a:lnTo>
                                <a:lnTo>
                                  <a:pt x="715" y="708"/>
                                </a:lnTo>
                                <a:lnTo>
                                  <a:pt x="712" y="711"/>
                                </a:lnTo>
                                <a:lnTo>
                                  <a:pt x="710" y="711"/>
                                </a:lnTo>
                                <a:lnTo>
                                  <a:pt x="705" y="716"/>
                                </a:lnTo>
                                <a:lnTo>
                                  <a:pt x="699" y="718"/>
                                </a:lnTo>
                                <a:lnTo>
                                  <a:pt x="697" y="724"/>
                                </a:lnTo>
                                <a:lnTo>
                                  <a:pt x="694" y="726"/>
                                </a:lnTo>
                                <a:lnTo>
                                  <a:pt x="691" y="732"/>
                                </a:lnTo>
                                <a:lnTo>
                                  <a:pt x="686" y="734"/>
                                </a:lnTo>
                                <a:lnTo>
                                  <a:pt x="683" y="734"/>
                                </a:lnTo>
                                <a:lnTo>
                                  <a:pt x="681" y="739"/>
                                </a:lnTo>
                                <a:lnTo>
                                  <a:pt x="676" y="745"/>
                                </a:lnTo>
                                <a:lnTo>
                                  <a:pt x="662" y="753"/>
                                </a:lnTo>
                                <a:lnTo>
                                  <a:pt x="652" y="761"/>
                                </a:lnTo>
                                <a:lnTo>
                                  <a:pt x="647" y="761"/>
                                </a:lnTo>
                                <a:lnTo>
                                  <a:pt x="644" y="763"/>
                                </a:lnTo>
                                <a:lnTo>
                                  <a:pt x="639" y="766"/>
                                </a:lnTo>
                                <a:lnTo>
                                  <a:pt x="636" y="768"/>
                                </a:lnTo>
                                <a:lnTo>
                                  <a:pt x="628" y="768"/>
                                </a:lnTo>
                                <a:lnTo>
                                  <a:pt x="623" y="771"/>
                                </a:lnTo>
                                <a:lnTo>
                                  <a:pt x="618" y="771"/>
                                </a:lnTo>
                                <a:lnTo>
                                  <a:pt x="612" y="774"/>
                                </a:lnTo>
                                <a:lnTo>
                                  <a:pt x="602" y="771"/>
                                </a:lnTo>
                                <a:lnTo>
                                  <a:pt x="591" y="774"/>
                                </a:lnTo>
                                <a:lnTo>
                                  <a:pt x="589" y="779"/>
                                </a:lnTo>
                                <a:lnTo>
                                  <a:pt x="586" y="784"/>
                                </a:lnTo>
                                <a:lnTo>
                                  <a:pt x="581" y="787"/>
                                </a:lnTo>
                                <a:lnTo>
                                  <a:pt x="573" y="787"/>
                                </a:lnTo>
                                <a:lnTo>
                                  <a:pt x="568" y="782"/>
                                </a:lnTo>
                                <a:lnTo>
                                  <a:pt x="565" y="774"/>
                                </a:lnTo>
                                <a:lnTo>
                                  <a:pt x="560" y="776"/>
                                </a:lnTo>
                                <a:lnTo>
                                  <a:pt x="555" y="784"/>
                                </a:lnTo>
                                <a:lnTo>
                                  <a:pt x="552" y="784"/>
                                </a:lnTo>
                                <a:lnTo>
                                  <a:pt x="547" y="787"/>
                                </a:lnTo>
                                <a:lnTo>
                                  <a:pt x="542" y="782"/>
                                </a:lnTo>
                                <a:lnTo>
                                  <a:pt x="536" y="776"/>
                                </a:lnTo>
                                <a:lnTo>
                                  <a:pt x="528" y="776"/>
                                </a:lnTo>
                                <a:lnTo>
                                  <a:pt x="523" y="776"/>
                                </a:lnTo>
                                <a:lnTo>
                                  <a:pt x="520" y="779"/>
                                </a:lnTo>
                                <a:lnTo>
                                  <a:pt x="518" y="779"/>
                                </a:lnTo>
                                <a:lnTo>
                                  <a:pt x="515" y="779"/>
                                </a:lnTo>
                                <a:lnTo>
                                  <a:pt x="513" y="779"/>
                                </a:lnTo>
                                <a:lnTo>
                                  <a:pt x="507" y="782"/>
                                </a:lnTo>
                                <a:lnTo>
                                  <a:pt x="505" y="787"/>
                                </a:lnTo>
                                <a:lnTo>
                                  <a:pt x="494" y="789"/>
                                </a:lnTo>
                                <a:lnTo>
                                  <a:pt x="489" y="795"/>
                                </a:lnTo>
                                <a:lnTo>
                                  <a:pt x="497" y="800"/>
                                </a:lnTo>
                                <a:lnTo>
                                  <a:pt x="505" y="803"/>
                                </a:lnTo>
                                <a:lnTo>
                                  <a:pt x="507" y="803"/>
                                </a:lnTo>
                                <a:lnTo>
                                  <a:pt x="510" y="803"/>
                                </a:lnTo>
                                <a:lnTo>
                                  <a:pt x="523" y="803"/>
                                </a:lnTo>
                                <a:lnTo>
                                  <a:pt x="534" y="800"/>
                                </a:lnTo>
                                <a:lnTo>
                                  <a:pt x="542" y="800"/>
                                </a:lnTo>
                                <a:lnTo>
                                  <a:pt x="547" y="800"/>
                                </a:lnTo>
                                <a:lnTo>
                                  <a:pt x="552" y="803"/>
                                </a:lnTo>
                                <a:lnTo>
                                  <a:pt x="555" y="808"/>
                                </a:lnTo>
                                <a:lnTo>
                                  <a:pt x="555" y="816"/>
                                </a:lnTo>
                                <a:lnTo>
                                  <a:pt x="552" y="821"/>
                                </a:lnTo>
                                <a:lnTo>
                                  <a:pt x="544" y="824"/>
                                </a:lnTo>
                                <a:lnTo>
                                  <a:pt x="539" y="829"/>
                                </a:lnTo>
                                <a:lnTo>
                                  <a:pt x="528" y="829"/>
                                </a:lnTo>
                                <a:lnTo>
                                  <a:pt x="518" y="832"/>
                                </a:lnTo>
                                <a:lnTo>
                                  <a:pt x="513" y="832"/>
                                </a:lnTo>
                                <a:lnTo>
                                  <a:pt x="507" y="832"/>
                                </a:lnTo>
                                <a:lnTo>
                                  <a:pt x="505" y="832"/>
                                </a:lnTo>
                                <a:lnTo>
                                  <a:pt x="502" y="832"/>
                                </a:lnTo>
                                <a:lnTo>
                                  <a:pt x="492" y="829"/>
                                </a:lnTo>
                                <a:lnTo>
                                  <a:pt x="481" y="829"/>
                                </a:lnTo>
                                <a:lnTo>
                                  <a:pt x="478" y="824"/>
                                </a:lnTo>
                                <a:lnTo>
                                  <a:pt x="471" y="824"/>
                                </a:lnTo>
                                <a:lnTo>
                                  <a:pt x="460" y="821"/>
                                </a:lnTo>
                                <a:lnTo>
                                  <a:pt x="449" y="818"/>
                                </a:lnTo>
                                <a:lnTo>
                                  <a:pt x="442" y="816"/>
                                </a:lnTo>
                                <a:lnTo>
                                  <a:pt x="431" y="816"/>
                                </a:lnTo>
                                <a:lnTo>
                                  <a:pt x="428" y="813"/>
                                </a:lnTo>
                                <a:lnTo>
                                  <a:pt x="426" y="813"/>
                                </a:lnTo>
                                <a:lnTo>
                                  <a:pt x="423" y="813"/>
                                </a:lnTo>
                                <a:lnTo>
                                  <a:pt x="421" y="813"/>
                                </a:lnTo>
                                <a:lnTo>
                                  <a:pt x="418" y="811"/>
                                </a:lnTo>
                                <a:lnTo>
                                  <a:pt x="415" y="811"/>
                                </a:lnTo>
                                <a:lnTo>
                                  <a:pt x="407" y="813"/>
                                </a:lnTo>
                                <a:lnTo>
                                  <a:pt x="400" y="816"/>
                                </a:lnTo>
                                <a:lnTo>
                                  <a:pt x="397" y="818"/>
                                </a:lnTo>
                                <a:lnTo>
                                  <a:pt x="394" y="821"/>
                                </a:lnTo>
                                <a:lnTo>
                                  <a:pt x="384" y="821"/>
                                </a:lnTo>
                                <a:lnTo>
                                  <a:pt x="379" y="826"/>
                                </a:lnTo>
                                <a:lnTo>
                                  <a:pt x="371" y="829"/>
                                </a:lnTo>
                                <a:lnTo>
                                  <a:pt x="365" y="832"/>
                                </a:lnTo>
                                <a:lnTo>
                                  <a:pt x="357" y="834"/>
                                </a:lnTo>
                                <a:lnTo>
                                  <a:pt x="350" y="837"/>
                                </a:lnTo>
                                <a:lnTo>
                                  <a:pt x="342" y="837"/>
                                </a:lnTo>
                                <a:lnTo>
                                  <a:pt x="336" y="839"/>
                                </a:lnTo>
                                <a:lnTo>
                                  <a:pt x="334" y="839"/>
                                </a:lnTo>
                                <a:lnTo>
                                  <a:pt x="329" y="839"/>
                                </a:lnTo>
                                <a:lnTo>
                                  <a:pt x="321" y="837"/>
                                </a:lnTo>
                                <a:lnTo>
                                  <a:pt x="315" y="837"/>
                                </a:lnTo>
                                <a:lnTo>
                                  <a:pt x="308" y="834"/>
                                </a:lnTo>
                                <a:lnTo>
                                  <a:pt x="302" y="834"/>
                                </a:lnTo>
                                <a:lnTo>
                                  <a:pt x="302" y="832"/>
                                </a:lnTo>
                                <a:lnTo>
                                  <a:pt x="294" y="832"/>
                                </a:lnTo>
                                <a:lnTo>
                                  <a:pt x="289" y="826"/>
                                </a:lnTo>
                                <a:lnTo>
                                  <a:pt x="286" y="818"/>
                                </a:lnTo>
                                <a:lnTo>
                                  <a:pt x="284" y="811"/>
                                </a:lnTo>
                                <a:lnTo>
                                  <a:pt x="286" y="811"/>
                                </a:lnTo>
                                <a:lnTo>
                                  <a:pt x="292" y="808"/>
                                </a:lnTo>
                                <a:lnTo>
                                  <a:pt x="297" y="805"/>
                                </a:lnTo>
                                <a:lnTo>
                                  <a:pt x="308" y="808"/>
                                </a:lnTo>
                                <a:lnTo>
                                  <a:pt x="318" y="813"/>
                                </a:lnTo>
                                <a:lnTo>
                                  <a:pt x="321" y="813"/>
                                </a:lnTo>
                                <a:lnTo>
                                  <a:pt x="326" y="811"/>
                                </a:lnTo>
                                <a:lnTo>
                                  <a:pt x="334" y="808"/>
                                </a:lnTo>
                                <a:lnTo>
                                  <a:pt x="342" y="805"/>
                                </a:lnTo>
                                <a:lnTo>
                                  <a:pt x="344" y="805"/>
                                </a:lnTo>
                                <a:lnTo>
                                  <a:pt x="347" y="803"/>
                                </a:lnTo>
                                <a:lnTo>
                                  <a:pt x="350" y="803"/>
                                </a:lnTo>
                                <a:lnTo>
                                  <a:pt x="352" y="803"/>
                                </a:lnTo>
                                <a:lnTo>
                                  <a:pt x="357" y="797"/>
                                </a:lnTo>
                                <a:lnTo>
                                  <a:pt x="355" y="792"/>
                                </a:lnTo>
                                <a:lnTo>
                                  <a:pt x="350" y="792"/>
                                </a:lnTo>
                                <a:lnTo>
                                  <a:pt x="344" y="789"/>
                                </a:lnTo>
                                <a:lnTo>
                                  <a:pt x="336" y="787"/>
                                </a:lnTo>
                                <a:lnTo>
                                  <a:pt x="331" y="787"/>
                                </a:lnTo>
                                <a:lnTo>
                                  <a:pt x="326" y="784"/>
                                </a:lnTo>
                                <a:lnTo>
                                  <a:pt x="323" y="784"/>
                                </a:lnTo>
                                <a:lnTo>
                                  <a:pt x="318" y="787"/>
                                </a:lnTo>
                                <a:lnTo>
                                  <a:pt x="310" y="789"/>
                                </a:lnTo>
                                <a:lnTo>
                                  <a:pt x="302" y="789"/>
                                </a:lnTo>
                                <a:lnTo>
                                  <a:pt x="297" y="784"/>
                                </a:lnTo>
                                <a:lnTo>
                                  <a:pt x="297" y="779"/>
                                </a:lnTo>
                                <a:lnTo>
                                  <a:pt x="294" y="776"/>
                                </a:lnTo>
                                <a:lnTo>
                                  <a:pt x="289" y="787"/>
                                </a:lnTo>
                                <a:lnTo>
                                  <a:pt x="284" y="795"/>
                                </a:lnTo>
                                <a:lnTo>
                                  <a:pt x="276" y="795"/>
                                </a:lnTo>
                                <a:lnTo>
                                  <a:pt x="271" y="792"/>
                                </a:lnTo>
                                <a:lnTo>
                                  <a:pt x="271" y="789"/>
                                </a:lnTo>
                                <a:lnTo>
                                  <a:pt x="265" y="787"/>
                                </a:lnTo>
                                <a:lnTo>
                                  <a:pt x="263" y="782"/>
                                </a:lnTo>
                                <a:lnTo>
                                  <a:pt x="250" y="782"/>
                                </a:lnTo>
                                <a:lnTo>
                                  <a:pt x="239" y="784"/>
                                </a:lnTo>
                                <a:lnTo>
                                  <a:pt x="216" y="782"/>
                                </a:lnTo>
                                <a:lnTo>
                                  <a:pt x="197" y="776"/>
                                </a:lnTo>
                                <a:lnTo>
                                  <a:pt x="184" y="768"/>
                                </a:lnTo>
                                <a:lnTo>
                                  <a:pt x="173" y="761"/>
                                </a:lnTo>
                                <a:lnTo>
                                  <a:pt x="168" y="758"/>
                                </a:lnTo>
                                <a:lnTo>
                                  <a:pt x="163" y="755"/>
                                </a:lnTo>
                                <a:lnTo>
                                  <a:pt x="152" y="745"/>
                                </a:lnTo>
                                <a:lnTo>
                                  <a:pt x="142" y="737"/>
                                </a:lnTo>
                                <a:lnTo>
                                  <a:pt x="139" y="734"/>
                                </a:lnTo>
                                <a:lnTo>
                                  <a:pt x="139" y="732"/>
                                </a:lnTo>
                                <a:lnTo>
                                  <a:pt x="134" y="729"/>
                                </a:lnTo>
                                <a:lnTo>
                                  <a:pt x="131" y="726"/>
                                </a:lnTo>
                                <a:lnTo>
                                  <a:pt x="129" y="724"/>
                                </a:lnTo>
                                <a:lnTo>
                                  <a:pt x="126" y="721"/>
                                </a:lnTo>
                                <a:lnTo>
                                  <a:pt x="118" y="713"/>
                                </a:lnTo>
                                <a:lnTo>
                                  <a:pt x="113" y="705"/>
                                </a:lnTo>
                                <a:lnTo>
                                  <a:pt x="110" y="703"/>
                                </a:lnTo>
                                <a:lnTo>
                                  <a:pt x="105" y="697"/>
                                </a:lnTo>
                                <a:lnTo>
                                  <a:pt x="100" y="687"/>
                                </a:lnTo>
                                <a:lnTo>
                                  <a:pt x="95" y="682"/>
                                </a:lnTo>
                                <a:lnTo>
                                  <a:pt x="87" y="676"/>
                                </a:lnTo>
                                <a:lnTo>
                                  <a:pt x="89" y="668"/>
                                </a:lnTo>
                                <a:lnTo>
                                  <a:pt x="92" y="663"/>
                                </a:lnTo>
                                <a:lnTo>
                                  <a:pt x="92" y="658"/>
                                </a:lnTo>
                                <a:lnTo>
                                  <a:pt x="95" y="655"/>
                                </a:lnTo>
                                <a:lnTo>
                                  <a:pt x="102" y="655"/>
                                </a:lnTo>
                                <a:lnTo>
                                  <a:pt x="105" y="653"/>
                                </a:lnTo>
                                <a:lnTo>
                                  <a:pt x="102" y="647"/>
                                </a:lnTo>
                                <a:lnTo>
                                  <a:pt x="100" y="642"/>
                                </a:lnTo>
                                <a:lnTo>
                                  <a:pt x="95" y="645"/>
                                </a:lnTo>
                                <a:lnTo>
                                  <a:pt x="89" y="645"/>
                                </a:lnTo>
                                <a:lnTo>
                                  <a:pt x="84" y="645"/>
                                </a:lnTo>
                                <a:lnTo>
                                  <a:pt x="81" y="642"/>
                                </a:lnTo>
                                <a:lnTo>
                                  <a:pt x="81" y="637"/>
                                </a:lnTo>
                                <a:lnTo>
                                  <a:pt x="79" y="634"/>
                                </a:lnTo>
                                <a:lnTo>
                                  <a:pt x="81" y="629"/>
                                </a:lnTo>
                                <a:lnTo>
                                  <a:pt x="79" y="624"/>
                                </a:lnTo>
                                <a:lnTo>
                                  <a:pt x="76" y="621"/>
                                </a:lnTo>
                                <a:lnTo>
                                  <a:pt x="71" y="621"/>
                                </a:lnTo>
                                <a:lnTo>
                                  <a:pt x="68" y="618"/>
                                </a:lnTo>
                                <a:lnTo>
                                  <a:pt x="66" y="616"/>
                                </a:lnTo>
                                <a:lnTo>
                                  <a:pt x="66" y="613"/>
                                </a:lnTo>
                                <a:lnTo>
                                  <a:pt x="63" y="611"/>
                                </a:lnTo>
                                <a:lnTo>
                                  <a:pt x="60" y="611"/>
                                </a:lnTo>
                                <a:lnTo>
                                  <a:pt x="58" y="608"/>
                                </a:lnTo>
                                <a:lnTo>
                                  <a:pt x="53" y="603"/>
                                </a:lnTo>
                                <a:lnTo>
                                  <a:pt x="47" y="600"/>
                                </a:lnTo>
                                <a:lnTo>
                                  <a:pt x="47" y="597"/>
                                </a:lnTo>
                                <a:lnTo>
                                  <a:pt x="47" y="595"/>
                                </a:lnTo>
                                <a:lnTo>
                                  <a:pt x="45" y="595"/>
                                </a:lnTo>
                                <a:lnTo>
                                  <a:pt x="39" y="590"/>
                                </a:lnTo>
                                <a:lnTo>
                                  <a:pt x="37" y="584"/>
                                </a:lnTo>
                                <a:lnTo>
                                  <a:pt x="34" y="582"/>
                                </a:lnTo>
                                <a:lnTo>
                                  <a:pt x="31" y="576"/>
                                </a:lnTo>
                                <a:lnTo>
                                  <a:pt x="26" y="571"/>
                                </a:lnTo>
                                <a:lnTo>
                                  <a:pt x="24" y="561"/>
                                </a:lnTo>
                                <a:lnTo>
                                  <a:pt x="21" y="550"/>
                                </a:lnTo>
                                <a:lnTo>
                                  <a:pt x="18" y="547"/>
                                </a:lnTo>
                                <a:lnTo>
                                  <a:pt x="16" y="540"/>
                                </a:lnTo>
                                <a:lnTo>
                                  <a:pt x="16" y="537"/>
                                </a:lnTo>
                                <a:lnTo>
                                  <a:pt x="13" y="532"/>
                                </a:lnTo>
                                <a:lnTo>
                                  <a:pt x="13" y="529"/>
                                </a:lnTo>
                                <a:lnTo>
                                  <a:pt x="10" y="521"/>
                                </a:lnTo>
                                <a:lnTo>
                                  <a:pt x="10" y="516"/>
                                </a:lnTo>
                                <a:lnTo>
                                  <a:pt x="10" y="513"/>
                                </a:lnTo>
                                <a:lnTo>
                                  <a:pt x="8" y="511"/>
                                </a:lnTo>
                                <a:lnTo>
                                  <a:pt x="8" y="503"/>
                                </a:lnTo>
                                <a:lnTo>
                                  <a:pt x="5" y="497"/>
                                </a:lnTo>
                                <a:lnTo>
                                  <a:pt x="5" y="492"/>
                                </a:lnTo>
                                <a:lnTo>
                                  <a:pt x="5" y="487"/>
                                </a:lnTo>
                                <a:lnTo>
                                  <a:pt x="3" y="479"/>
                                </a:lnTo>
                                <a:lnTo>
                                  <a:pt x="3" y="474"/>
                                </a:lnTo>
                                <a:lnTo>
                                  <a:pt x="3" y="471"/>
                                </a:lnTo>
                                <a:lnTo>
                                  <a:pt x="3" y="468"/>
                                </a:lnTo>
                                <a:lnTo>
                                  <a:pt x="3" y="463"/>
                                </a:lnTo>
                                <a:lnTo>
                                  <a:pt x="0" y="458"/>
                                </a:lnTo>
                                <a:lnTo>
                                  <a:pt x="0" y="455"/>
                                </a:lnTo>
                                <a:lnTo>
                                  <a:pt x="0" y="447"/>
                                </a:lnTo>
                                <a:lnTo>
                                  <a:pt x="3" y="442"/>
                                </a:lnTo>
                                <a:lnTo>
                                  <a:pt x="8" y="445"/>
                                </a:lnTo>
                                <a:lnTo>
                                  <a:pt x="10" y="445"/>
                                </a:lnTo>
                                <a:lnTo>
                                  <a:pt x="10" y="440"/>
                                </a:lnTo>
                                <a:lnTo>
                                  <a:pt x="13" y="434"/>
                                </a:lnTo>
                                <a:lnTo>
                                  <a:pt x="13" y="432"/>
                                </a:lnTo>
                                <a:lnTo>
                                  <a:pt x="18" y="432"/>
                                </a:lnTo>
                                <a:lnTo>
                                  <a:pt x="24" y="437"/>
                                </a:lnTo>
                                <a:lnTo>
                                  <a:pt x="26" y="440"/>
                                </a:lnTo>
                                <a:lnTo>
                                  <a:pt x="31" y="437"/>
                                </a:lnTo>
                                <a:lnTo>
                                  <a:pt x="34" y="432"/>
                                </a:lnTo>
                                <a:lnTo>
                                  <a:pt x="39" y="429"/>
                                </a:lnTo>
                                <a:lnTo>
                                  <a:pt x="42" y="426"/>
                                </a:lnTo>
                                <a:lnTo>
                                  <a:pt x="37" y="421"/>
                                </a:lnTo>
                                <a:lnTo>
                                  <a:pt x="34" y="416"/>
                                </a:lnTo>
                                <a:lnTo>
                                  <a:pt x="34" y="413"/>
                                </a:lnTo>
                                <a:lnTo>
                                  <a:pt x="31" y="411"/>
                                </a:lnTo>
                                <a:lnTo>
                                  <a:pt x="26" y="408"/>
                                </a:lnTo>
                                <a:lnTo>
                                  <a:pt x="26" y="405"/>
                                </a:lnTo>
                                <a:lnTo>
                                  <a:pt x="21" y="395"/>
                                </a:lnTo>
                                <a:lnTo>
                                  <a:pt x="16" y="382"/>
                                </a:lnTo>
                                <a:lnTo>
                                  <a:pt x="13" y="379"/>
                                </a:lnTo>
                                <a:lnTo>
                                  <a:pt x="10" y="371"/>
                                </a:lnTo>
                                <a:lnTo>
                                  <a:pt x="10" y="366"/>
                                </a:lnTo>
                                <a:lnTo>
                                  <a:pt x="8" y="363"/>
                                </a:lnTo>
                                <a:lnTo>
                                  <a:pt x="8" y="353"/>
                                </a:lnTo>
                                <a:lnTo>
                                  <a:pt x="5" y="345"/>
                                </a:lnTo>
                                <a:lnTo>
                                  <a:pt x="8" y="332"/>
                                </a:lnTo>
                                <a:lnTo>
                                  <a:pt x="8" y="319"/>
                                </a:lnTo>
                                <a:lnTo>
                                  <a:pt x="10" y="316"/>
                                </a:lnTo>
                                <a:lnTo>
                                  <a:pt x="10" y="313"/>
                                </a:lnTo>
                                <a:lnTo>
                                  <a:pt x="13" y="308"/>
                                </a:lnTo>
                                <a:lnTo>
                                  <a:pt x="16" y="305"/>
                                </a:lnTo>
                                <a:lnTo>
                                  <a:pt x="18" y="292"/>
                                </a:lnTo>
                                <a:lnTo>
                                  <a:pt x="24" y="282"/>
                                </a:lnTo>
                                <a:lnTo>
                                  <a:pt x="26" y="279"/>
                                </a:lnTo>
                                <a:lnTo>
                                  <a:pt x="29" y="274"/>
                                </a:lnTo>
                                <a:lnTo>
                                  <a:pt x="31" y="271"/>
                                </a:lnTo>
                                <a:lnTo>
                                  <a:pt x="34" y="258"/>
                                </a:lnTo>
                                <a:lnTo>
                                  <a:pt x="39" y="247"/>
                                </a:lnTo>
                                <a:lnTo>
                                  <a:pt x="42" y="245"/>
                                </a:lnTo>
                                <a:lnTo>
                                  <a:pt x="39" y="245"/>
                                </a:lnTo>
                                <a:lnTo>
                                  <a:pt x="42" y="242"/>
                                </a:lnTo>
                                <a:lnTo>
                                  <a:pt x="45" y="232"/>
                                </a:lnTo>
                                <a:lnTo>
                                  <a:pt x="50" y="224"/>
                                </a:lnTo>
                                <a:lnTo>
                                  <a:pt x="55" y="221"/>
                                </a:lnTo>
                                <a:lnTo>
                                  <a:pt x="60" y="221"/>
                                </a:lnTo>
                                <a:lnTo>
                                  <a:pt x="63" y="221"/>
                                </a:lnTo>
                                <a:lnTo>
                                  <a:pt x="66" y="221"/>
                                </a:lnTo>
                                <a:lnTo>
                                  <a:pt x="68" y="226"/>
                                </a:lnTo>
                                <a:lnTo>
                                  <a:pt x="71" y="237"/>
                                </a:lnTo>
                                <a:lnTo>
                                  <a:pt x="74" y="240"/>
                                </a:lnTo>
                                <a:lnTo>
                                  <a:pt x="76" y="240"/>
                                </a:lnTo>
                                <a:lnTo>
                                  <a:pt x="81" y="237"/>
                                </a:lnTo>
                                <a:lnTo>
                                  <a:pt x="87" y="234"/>
                                </a:lnTo>
                                <a:lnTo>
                                  <a:pt x="87" y="224"/>
                                </a:lnTo>
                                <a:lnTo>
                                  <a:pt x="87" y="211"/>
                                </a:lnTo>
                                <a:lnTo>
                                  <a:pt x="87" y="208"/>
                                </a:lnTo>
                                <a:lnTo>
                                  <a:pt x="87" y="203"/>
                                </a:lnTo>
                                <a:lnTo>
                                  <a:pt x="89" y="192"/>
                                </a:lnTo>
                                <a:lnTo>
                                  <a:pt x="92" y="184"/>
                                </a:lnTo>
                                <a:lnTo>
                                  <a:pt x="95" y="174"/>
                                </a:lnTo>
                                <a:lnTo>
                                  <a:pt x="97" y="169"/>
                                </a:lnTo>
                                <a:lnTo>
                                  <a:pt x="97" y="163"/>
                                </a:lnTo>
                                <a:lnTo>
                                  <a:pt x="100" y="161"/>
                                </a:lnTo>
                                <a:lnTo>
                                  <a:pt x="102" y="155"/>
                                </a:lnTo>
                                <a:lnTo>
                                  <a:pt x="108" y="150"/>
                                </a:lnTo>
                                <a:lnTo>
                                  <a:pt x="108" y="147"/>
                                </a:lnTo>
                                <a:lnTo>
                                  <a:pt x="110" y="142"/>
                                </a:lnTo>
                                <a:lnTo>
                                  <a:pt x="113" y="140"/>
                                </a:lnTo>
                                <a:lnTo>
                                  <a:pt x="116" y="137"/>
                                </a:lnTo>
                                <a:lnTo>
                                  <a:pt x="126" y="124"/>
                                </a:lnTo>
                                <a:lnTo>
                                  <a:pt x="139" y="113"/>
                                </a:lnTo>
                                <a:lnTo>
                                  <a:pt x="142" y="111"/>
                                </a:lnTo>
                                <a:lnTo>
                                  <a:pt x="147" y="105"/>
                                </a:lnTo>
                                <a:lnTo>
                                  <a:pt x="152" y="103"/>
                                </a:lnTo>
                                <a:lnTo>
                                  <a:pt x="158" y="98"/>
                                </a:lnTo>
                                <a:lnTo>
                                  <a:pt x="163" y="98"/>
                                </a:lnTo>
                                <a:lnTo>
                                  <a:pt x="168" y="92"/>
                                </a:lnTo>
                                <a:lnTo>
                                  <a:pt x="171" y="92"/>
                                </a:lnTo>
                                <a:lnTo>
                                  <a:pt x="173" y="90"/>
                                </a:lnTo>
                                <a:lnTo>
                                  <a:pt x="179" y="84"/>
                                </a:lnTo>
                                <a:lnTo>
                                  <a:pt x="184" y="79"/>
                                </a:lnTo>
                                <a:lnTo>
                                  <a:pt x="187" y="79"/>
                                </a:lnTo>
                                <a:lnTo>
                                  <a:pt x="187" y="76"/>
                                </a:lnTo>
                                <a:lnTo>
                                  <a:pt x="189" y="76"/>
                                </a:lnTo>
                                <a:lnTo>
                                  <a:pt x="192" y="76"/>
                                </a:lnTo>
                                <a:lnTo>
                                  <a:pt x="197" y="76"/>
                                </a:lnTo>
                                <a:lnTo>
                                  <a:pt x="197" y="79"/>
                                </a:lnTo>
                                <a:lnTo>
                                  <a:pt x="202" y="82"/>
                                </a:lnTo>
                                <a:lnTo>
                                  <a:pt x="208" y="82"/>
                                </a:lnTo>
                                <a:lnTo>
                                  <a:pt x="216" y="82"/>
                                </a:lnTo>
                                <a:lnTo>
                                  <a:pt x="218" y="82"/>
                                </a:lnTo>
                                <a:lnTo>
                                  <a:pt x="221" y="84"/>
                                </a:lnTo>
                                <a:lnTo>
                                  <a:pt x="226" y="79"/>
                                </a:lnTo>
                                <a:lnTo>
                                  <a:pt x="229" y="76"/>
                                </a:lnTo>
                                <a:lnTo>
                                  <a:pt x="229" y="71"/>
                                </a:lnTo>
                                <a:lnTo>
                                  <a:pt x="231" y="71"/>
                                </a:lnTo>
                                <a:lnTo>
                                  <a:pt x="239" y="58"/>
                                </a:lnTo>
                                <a:lnTo>
                                  <a:pt x="250" y="45"/>
                                </a:lnTo>
                                <a:lnTo>
                                  <a:pt x="258" y="42"/>
                                </a:lnTo>
                                <a:lnTo>
                                  <a:pt x="263" y="37"/>
                                </a:lnTo>
                                <a:lnTo>
                                  <a:pt x="265" y="34"/>
                                </a:lnTo>
                                <a:lnTo>
                                  <a:pt x="271" y="34"/>
                                </a:lnTo>
                                <a:lnTo>
                                  <a:pt x="271" y="32"/>
                                </a:lnTo>
                                <a:lnTo>
                                  <a:pt x="273" y="32"/>
                                </a:lnTo>
                                <a:lnTo>
                                  <a:pt x="276" y="29"/>
                                </a:lnTo>
                                <a:lnTo>
                                  <a:pt x="279" y="29"/>
                                </a:lnTo>
                                <a:lnTo>
                                  <a:pt x="281" y="29"/>
                                </a:lnTo>
                                <a:lnTo>
                                  <a:pt x="284" y="26"/>
                                </a:lnTo>
                                <a:lnTo>
                                  <a:pt x="289" y="26"/>
                                </a:lnTo>
                                <a:lnTo>
                                  <a:pt x="292" y="24"/>
                                </a:lnTo>
                                <a:lnTo>
                                  <a:pt x="294" y="24"/>
                                </a:lnTo>
                                <a:lnTo>
                                  <a:pt x="297" y="24"/>
                                </a:lnTo>
                                <a:lnTo>
                                  <a:pt x="297" y="21"/>
                                </a:lnTo>
                                <a:lnTo>
                                  <a:pt x="300" y="21"/>
                                </a:lnTo>
                                <a:lnTo>
                                  <a:pt x="305" y="21"/>
                                </a:lnTo>
                                <a:lnTo>
                                  <a:pt x="313" y="19"/>
                                </a:lnTo>
                                <a:lnTo>
                                  <a:pt x="321" y="19"/>
                                </a:lnTo>
                                <a:lnTo>
                                  <a:pt x="326" y="19"/>
                                </a:lnTo>
                                <a:lnTo>
                                  <a:pt x="331" y="16"/>
                                </a:lnTo>
                                <a:lnTo>
                                  <a:pt x="339" y="16"/>
                                </a:lnTo>
                                <a:lnTo>
                                  <a:pt x="350" y="16"/>
                                </a:lnTo>
                                <a:lnTo>
                                  <a:pt x="355" y="16"/>
                                </a:lnTo>
                                <a:lnTo>
                                  <a:pt x="357" y="13"/>
                                </a:lnTo>
                                <a:lnTo>
                                  <a:pt x="365" y="13"/>
                                </a:lnTo>
                                <a:lnTo>
                                  <a:pt x="368" y="16"/>
                                </a:lnTo>
                                <a:lnTo>
                                  <a:pt x="365" y="19"/>
                                </a:lnTo>
                                <a:lnTo>
                                  <a:pt x="357" y="21"/>
                                </a:lnTo>
                                <a:lnTo>
                                  <a:pt x="352" y="24"/>
                                </a:lnTo>
                                <a:lnTo>
                                  <a:pt x="344" y="24"/>
                                </a:lnTo>
                                <a:lnTo>
                                  <a:pt x="342" y="24"/>
                                </a:lnTo>
                                <a:lnTo>
                                  <a:pt x="336" y="24"/>
                                </a:lnTo>
                                <a:lnTo>
                                  <a:pt x="331" y="29"/>
                                </a:lnTo>
                                <a:lnTo>
                                  <a:pt x="326" y="40"/>
                                </a:lnTo>
                                <a:lnTo>
                                  <a:pt x="329" y="42"/>
                                </a:lnTo>
                                <a:lnTo>
                                  <a:pt x="334" y="42"/>
                                </a:lnTo>
                                <a:lnTo>
                                  <a:pt x="334" y="40"/>
                                </a:lnTo>
                                <a:lnTo>
                                  <a:pt x="336" y="37"/>
                                </a:lnTo>
                                <a:lnTo>
                                  <a:pt x="339" y="34"/>
                                </a:lnTo>
                                <a:lnTo>
                                  <a:pt x="344" y="34"/>
                                </a:lnTo>
                                <a:lnTo>
                                  <a:pt x="352" y="34"/>
                                </a:lnTo>
                                <a:lnTo>
                                  <a:pt x="357" y="29"/>
                                </a:lnTo>
                                <a:lnTo>
                                  <a:pt x="365" y="29"/>
                                </a:lnTo>
                                <a:lnTo>
                                  <a:pt x="365" y="32"/>
                                </a:lnTo>
                                <a:lnTo>
                                  <a:pt x="365" y="34"/>
                                </a:lnTo>
                                <a:lnTo>
                                  <a:pt x="355" y="40"/>
                                </a:lnTo>
                                <a:lnTo>
                                  <a:pt x="347" y="48"/>
                                </a:lnTo>
                                <a:lnTo>
                                  <a:pt x="344" y="50"/>
                                </a:lnTo>
                                <a:lnTo>
                                  <a:pt x="344" y="55"/>
                                </a:lnTo>
                                <a:lnTo>
                                  <a:pt x="336" y="55"/>
                                </a:lnTo>
                                <a:lnTo>
                                  <a:pt x="329" y="55"/>
                                </a:lnTo>
                                <a:lnTo>
                                  <a:pt x="321" y="58"/>
                                </a:lnTo>
                                <a:lnTo>
                                  <a:pt x="315" y="61"/>
                                </a:lnTo>
                                <a:lnTo>
                                  <a:pt x="313" y="63"/>
                                </a:lnTo>
                                <a:lnTo>
                                  <a:pt x="310" y="63"/>
                                </a:lnTo>
                                <a:lnTo>
                                  <a:pt x="305" y="66"/>
                                </a:lnTo>
                                <a:lnTo>
                                  <a:pt x="302" y="66"/>
                                </a:lnTo>
                                <a:lnTo>
                                  <a:pt x="302" y="69"/>
                                </a:lnTo>
                                <a:lnTo>
                                  <a:pt x="294" y="71"/>
                                </a:lnTo>
                                <a:lnTo>
                                  <a:pt x="289" y="74"/>
                                </a:lnTo>
                                <a:lnTo>
                                  <a:pt x="276" y="76"/>
                                </a:lnTo>
                                <a:lnTo>
                                  <a:pt x="265" y="84"/>
                                </a:lnTo>
                                <a:lnTo>
                                  <a:pt x="260" y="84"/>
                                </a:lnTo>
                                <a:lnTo>
                                  <a:pt x="258" y="87"/>
                                </a:lnTo>
                                <a:lnTo>
                                  <a:pt x="255" y="90"/>
                                </a:lnTo>
                                <a:lnTo>
                                  <a:pt x="252" y="92"/>
                                </a:lnTo>
                                <a:lnTo>
                                  <a:pt x="255" y="95"/>
                                </a:lnTo>
                                <a:lnTo>
                                  <a:pt x="260" y="95"/>
                                </a:lnTo>
                                <a:lnTo>
                                  <a:pt x="268" y="95"/>
                                </a:lnTo>
                                <a:lnTo>
                                  <a:pt x="273" y="92"/>
                                </a:lnTo>
                                <a:lnTo>
                                  <a:pt x="279" y="90"/>
                                </a:lnTo>
                                <a:lnTo>
                                  <a:pt x="276" y="87"/>
                                </a:lnTo>
                                <a:lnTo>
                                  <a:pt x="279" y="84"/>
                                </a:lnTo>
                                <a:lnTo>
                                  <a:pt x="284" y="82"/>
                                </a:lnTo>
                                <a:lnTo>
                                  <a:pt x="286" y="84"/>
                                </a:lnTo>
                                <a:lnTo>
                                  <a:pt x="289" y="87"/>
                                </a:lnTo>
                                <a:lnTo>
                                  <a:pt x="292" y="90"/>
                                </a:lnTo>
                                <a:lnTo>
                                  <a:pt x="297" y="90"/>
                                </a:lnTo>
                                <a:lnTo>
                                  <a:pt x="302" y="90"/>
                                </a:lnTo>
                                <a:lnTo>
                                  <a:pt x="308" y="84"/>
                                </a:lnTo>
                                <a:lnTo>
                                  <a:pt x="308" y="82"/>
                                </a:lnTo>
                                <a:lnTo>
                                  <a:pt x="302" y="79"/>
                                </a:lnTo>
                                <a:lnTo>
                                  <a:pt x="300" y="79"/>
                                </a:lnTo>
                                <a:lnTo>
                                  <a:pt x="297" y="76"/>
                                </a:lnTo>
                                <a:lnTo>
                                  <a:pt x="300" y="74"/>
                                </a:lnTo>
                                <a:lnTo>
                                  <a:pt x="308" y="74"/>
                                </a:lnTo>
                                <a:lnTo>
                                  <a:pt x="318" y="76"/>
                                </a:lnTo>
                                <a:lnTo>
                                  <a:pt x="321" y="79"/>
                                </a:lnTo>
                                <a:lnTo>
                                  <a:pt x="323" y="79"/>
                                </a:lnTo>
                                <a:lnTo>
                                  <a:pt x="329" y="79"/>
                                </a:lnTo>
                                <a:lnTo>
                                  <a:pt x="336" y="76"/>
                                </a:lnTo>
                                <a:lnTo>
                                  <a:pt x="342" y="71"/>
                                </a:lnTo>
                                <a:lnTo>
                                  <a:pt x="344" y="63"/>
                                </a:lnTo>
                                <a:lnTo>
                                  <a:pt x="355" y="58"/>
                                </a:lnTo>
                                <a:lnTo>
                                  <a:pt x="363" y="50"/>
                                </a:lnTo>
                                <a:lnTo>
                                  <a:pt x="365" y="48"/>
                                </a:lnTo>
                                <a:lnTo>
                                  <a:pt x="368" y="42"/>
                                </a:lnTo>
                                <a:lnTo>
                                  <a:pt x="373" y="37"/>
                                </a:lnTo>
                                <a:lnTo>
                                  <a:pt x="376" y="32"/>
                                </a:lnTo>
                                <a:lnTo>
                                  <a:pt x="376" y="29"/>
                                </a:lnTo>
                                <a:lnTo>
                                  <a:pt x="379" y="26"/>
                                </a:lnTo>
                                <a:lnTo>
                                  <a:pt x="379" y="24"/>
                                </a:lnTo>
                                <a:lnTo>
                                  <a:pt x="379" y="21"/>
                                </a:lnTo>
                                <a:lnTo>
                                  <a:pt x="376" y="19"/>
                                </a:lnTo>
                                <a:lnTo>
                                  <a:pt x="371" y="13"/>
                                </a:lnTo>
                                <a:lnTo>
                                  <a:pt x="373" y="11"/>
                                </a:lnTo>
                                <a:lnTo>
                                  <a:pt x="376" y="11"/>
                                </a:lnTo>
                                <a:lnTo>
                                  <a:pt x="384" y="5"/>
                                </a:lnTo>
                                <a:lnTo>
                                  <a:pt x="394" y="3"/>
                                </a:lnTo>
                                <a:lnTo>
                                  <a:pt x="394" y="13"/>
                                </a:lnTo>
                                <a:lnTo>
                                  <a:pt x="392" y="24"/>
                                </a:lnTo>
                                <a:lnTo>
                                  <a:pt x="394" y="24"/>
                                </a:lnTo>
                                <a:lnTo>
                                  <a:pt x="397" y="24"/>
                                </a:lnTo>
                                <a:lnTo>
                                  <a:pt x="400" y="26"/>
                                </a:lnTo>
                                <a:lnTo>
                                  <a:pt x="400" y="29"/>
                                </a:lnTo>
                                <a:lnTo>
                                  <a:pt x="397" y="32"/>
                                </a:lnTo>
                                <a:lnTo>
                                  <a:pt x="394" y="34"/>
                                </a:lnTo>
                                <a:lnTo>
                                  <a:pt x="381" y="50"/>
                                </a:lnTo>
                                <a:lnTo>
                                  <a:pt x="371" y="63"/>
                                </a:lnTo>
                                <a:lnTo>
                                  <a:pt x="365" y="66"/>
                                </a:lnTo>
                                <a:lnTo>
                                  <a:pt x="360" y="69"/>
                                </a:lnTo>
                                <a:lnTo>
                                  <a:pt x="357" y="71"/>
                                </a:lnTo>
                                <a:lnTo>
                                  <a:pt x="357" y="74"/>
                                </a:lnTo>
                                <a:lnTo>
                                  <a:pt x="355" y="74"/>
                                </a:lnTo>
                                <a:lnTo>
                                  <a:pt x="352" y="76"/>
                                </a:lnTo>
                                <a:lnTo>
                                  <a:pt x="347" y="79"/>
                                </a:lnTo>
                                <a:lnTo>
                                  <a:pt x="347" y="82"/>
                                </a:lnTo>
                                <a:lnTo>
                                  <a:pt x="344" y="84"/>
                                </a:lnTo>
                                <a:lnTo>
                                  <a:pt x="336" y="87"/>
                                </a:lnTo>
                                <a:lnTo>
                                  <a:pt x="329" y="92"/>
                                </a:lnTo>
                                <a:lnTo>
                                  <a:pt x="326" y="95"/>
                                </a:lnTo>
                                <a:lnTo>
                                  <a:pt x="323" y="95"/>
                                </a:lnTo>
                                <a:lnTo>
                                  <a:pt x="321" y="98"/>
                                </a:lnTo>
                                <a:lnTo>
                                  <a:pt x="318" y="98"/>
                                </a:lnTo>
                                <a:lnTo>
                                  <a:pt x="313" y="100"/>
                                </a:lnTo>
                                <a:lnTo>
                                  <a:pt x="310" y="103"/>
                                </a:lnTo>
                                <a:lnTo>
                                  <a:pt x="305" y="103"/>
                                </a:lnTo>
                                <a:lnTo>
                                  <a:pt x="302" y="105"/>
                                </a:lnTo>
                                <a:lnTo>
                                  <a:pt x="294" y="105"/>
                                </a:lnTo>
                                <a:lnTo>
                                  <a:pt x="286" y="108"/>
                                </a:lnTo>
                                <a:lnTo>
                                  <a:pt x="268" y="108"/>
                                </a:lnTo>
                                <a:lnTo>
                                  <a:pt x="247" y="108"/>
                                </a:lnTo>
                                <a:lnTo>
                                  <a:pt x="239" y="111"/>
                                </a:lnTo>
                                <a:lnTo>
                                  <a:pt x="234" y="113"/>
                                </a:lnTo>
                                <a:lnTo>
                                  <a:pt x="231" y="119"/>
                                </a:lnTo>
                                <a:lnTo>
                                  <a:pt x="231" y="124"/>
                                </a:lnTo>
                                <a:lnTo>
                                  <a:pt x="226" y="126"/>
                                </a:lnTo>
                                <a:lnTo>
                                  <a:pt x="218" y="129"/>
                                </a:lnTo>
                                <a:lnTo>
                                  <a:pt x="213" y="124"/>
                                </a:lnTo>
                                <a:lnTo>
                                  <a:pt x="208" y="124"/>
                                </a:lnTo>
                                <a:lnTo>
                                  <a:pt x="202" y="126"/>
                                </a:lnTo>
                                <a:lnTo>
                                  <a:pt x="197" y="129"/>
                                </a:lnTo>
                                <a:lnTo>
                                  <a:pt x="197" y="132"/>
                                </a:lnTo>
                                <a:lnTo>
                                  <a:pt x="194" y="134"/>
                                </a:lnTo>
                                <a:lnTo>
                                  <a:pt x="189" y="145"/>
                                </a:lnTo>
                                <a:lnTo>
                                  <a:pt x="187" y="153"/>
                                </a:lnTo>
                                <a:lnTo>
                                  <a:pt x="181" y="163"/>
                                </a:lnTo>
                                <a:lnTo>
                                  <a:pt x="179" y="174"/>
                                </a:lnTo>
                                <a:lnTo>
                                  <a:pt x="176" y="179"/>
                                </a:lnTo>
                                <a:lnTo>
                                  <a:pt x="173" y="182"/>
                                </a:lnTo>
                                <a:lnTo>
                                  <a:pt x="171" y="187"/>
                                </a:lnTo>
                                <a:lnTo>
                                  <a:pt x="168" y="192"/>
                                </a:lnTo>
                                <a:lnTo>
                                  <a:pt x="166" y="195"/>
                                </a:lnTo>
                                <a:lnTo>
                                  <a:pt x="166" y="197"/>
                                </a:lnTo>
                                <a:lnTo>
                                  <a:pt x="163" y="200"/>
                                </a:lnTo>
                                <a:lnTo>
                                  <a:pt x="160" y="203"/>
                                </a:lnTo>
                                <a:lnTo>
                                  <a:pt x="160" y="205"/>
                                </a:lnTo>
                                <a:lnTo>
                                  <a:pt x="158" y="208"/>
                                </a:lnTo>
                                <a:lnTo>
                                  <a:pt x="155" y="211"/>
                                </a:lnTo>
                                <a:lnTo>
                                  <a:pt x="152" y="213"/>
                                </a:lnTo>
                                <a:lnTo>
                                  <a:pt x="152" y="216"/>
                                </a:lnTo>
                                <a:lnTo>
                                  <a:pt x="150" y="216"/>
                                </a:lnTo>
                                <a:lnTo>
                                  <a:pt x="150" y="219"/>
                                </a:lnTo>
                                <a:lnTo>
                                  <a:pt x="147" y="221"/>
                                </a:lnTo>
                                <a:lnTo>
                                  <a:pt x="142" y="226"/>
                                </a:lnTo>
                                <a:lnTo>
                                  <a:pt x="137" y="229"/>
                                </a:lnTo>
                                <a:lnTo>
                                  <a:pt x="137" y="234"/>
                                </a:lnTo>
                                <a:lnTo>
                                  <a:pt x="131" y="237"/>
                                </a:lnTo>
                                <a:lnTo>
                                  <a:pt x="129" y="242"/>
                                </a:lnTo>
                                <a:lnTo>
                                  <a:pt x="126" y="245"/>
                                </a:lnTo>
                                <a:lnTo>
                                  <a:pt x="121" y="247"/>
                                </a:lnTo>
                                <a:lnTo>
                                  <a:pt x="118" y="253"/>
                                </a:lnTo>
                                <a:lnTo>
                                  <a:pt x="118" y="258"/>
                                </a:lnTo>
                                <a:lnTo>
                                  <a:pt x="118" y="261"/>
                                </a:lnTo>
                                <a:lnTo>
                                  <a:pt x="118" y="263"/>
                                </a:lnTo>
                                <a:lnTo>
                                  <a:pt x="121" y="269"/>
                                </a:lnTo>
                                <a:lnTo>
                                  <a:pt x="121" y="276"/>
                                </a:lnTo>
                                <a:lnTo>
                                  <a:pt x="118" y="276"/>
                                </a:lnTo>
                                <a:lnTo>
                                  <a:pt x="116" y="279"/>
                                </a:lnTo>
                                <a:lnTo>
                                  <a:pt x="108" y="282"/>
                                </a:lnTo>
                                <a:lnTo>
                                  <a:pt x="100" y="282"/>
                                </a:lnTo>
                                <a:lnTo>
                                  <a:pt x="97" y="284"/>
                                </a:lnTo>
                                <a:lnTo>
                                  <a:pt x="95" y="295"/>
                                </a:lnTo>
                                <a:lnTo>
                                  <a:pt x="92" y="297"/>
                                </a:lnTo>
                                <a:lnTo>
                                  <a:pt x="89" y="303"/>
                                </a:lnTo>
                                <a:lnTo>
                                  <a:pt x="92" y="316"/>
                                </a:lnTo>
                                <a:lnTo>
                                  <a:pt x="95" y="324"/>
                                </a:lnTo>
                                <a:lnTo>
                                  <a:pt x="100" y="321"/>
                                </a:lnTo>
                                <a:lnTo>
                                  <a:pt x="102" y="313"/>
                                </a:lnTo>
                                <a:lnTo>
                                  <a:pt x="108" y="311"/>
                                </a:lnTo>
                                <a:lnTo>
                                  <a:pt x="110" y="308"/>
                                </a:lnTo>
                                <a:lnTo>
                                  <a:pt x="118" y="305"/>
                                </a:lnTo>
                                <a:lnTo>
                                  <a:pt x="123" y="305"/>
                                </a:lnTo>
                                <a:lnTo>
                                  <a:pt x="126" y="311"/>
                                </a:lnTo>
                                <a:lnTo>
                                  <a:pt x="129" y="319"/>
                                </a:lnTo>
                                <a:lnTo>
                                  <a:pt x="129" y="321"/>
                                </a:lnTo>
                                <a:lnTo>
                                  <a:pt x="129" y="324"/>
                                </a:lnTo>
                                <a:lnTo>
                                  <a:pt x="129" y="326"/>
                                </a:lnTo>
                                <a:lnTo>
                                  <a:pt x="129" y="329"/>
                                </a:lnTo>
                                <a:lnTo>
                                  <a:pt x="131" y="332"/>
                                </a:lnTo>
                                <a:lnTo>
                                  <a:pt x="131" y="334"/>
                                </a:lnTo>
                                <a:lnTo>
                                  <a:pt x="134" y="337"/>
                                </a:lnTo>
                                <a:lnTo>
                                  <a:pt x="134" y="340"/>
                                </a:lnTo>
                                <a:lnTo>
                                  <a:pt x="134" y="363"/>
                                </a:lnTo>
                                <a:lnTo>
                                  <a:pt x="134" y="390"/>
                                </a:lnTo>
                                <a:lnTo>
                                  <a:pt x="134" y="395"/>
                                </a:lnTo>
                                <a:lnTo>
                                  <a:pt x="134" y="397"/>
                                </a:lnTo>
                                <a:lnTo>
                                  <a:pt x="131" y="403"/>
                                </a:lnTo>
                                <a:lnTo>
                                  <a:pt x="129" y="408"/>
                                </a:lnTo>
                                <a:lnTo>
                                  <a:pt x="129" y="413"/>
                                </a:lnTo>
                                <a:lnTo>
                                  <a:pt x="126" y="418"/>
                                </a:lnTo>
                                <a:lnTo>
                                  <a:pt x="126" y="424"/>
                                </a:lnTo>
                                <a:lnTo>
                                  <a:pt x="123" y="432"/>
                                </a:lnTo>
                                <a:lnTo>
                                  <a:pt x="121" y="437"/>
                                </a:lnTo>
                                <a:lnTo>
                                  <a:pt x="118" y="445"/>
                                </a:lnTo>
                                <a:lnTo>
                                  <a:pt x="113" y="450"/>
                                </a:lnTo>
                                <a:lnTo>
                                  <a:pt x="110" y="461"/>
                                </a:lnTo>
                                <a:lnTo>
                                  <a:pt x="102" y="468"/>
                                </a:lnTo>
                                <a:lnTo>
                                  <a:pt x="97" y="482"/>
                                </a:lnTo>
                                <a:lnTo>
                                  <a:pt x="95" y="484"/>
                                </a:lnTo>
                                <a:lnTo>
                                  <a:pt x="95" y="490"/>
                                </a:lnTo>
                                <a:lnTo>
                                  <a:pt x="89" y="503"/>
                                </a:lnTo>
                                <a:lnTo>
                                  <a:pt x="87" y="516"/>
                                </a:lnTo>
                                <a:lnTo>
                                  <a:pt x="89" y="521"/>
                                </a:lnTo>
                                <a:lnTo>
                                  <a:pt x="92" y="526"/>
                                </a:lnTo>
                                <a:lnTo>
                                  <a:pt x="97" y="524"/>
                                </a:lnTo>
                                <a:lnTo>
                                  <a:pt x="102" y="518"/>
                                </a:lnTo>
                                <a:lnTo>
                                  <a:pt x="108" y="518"/>
                                </a:lnTo>
                                <a:lnTo>
                                  <a:pt x="110" y="516"/>
                                </a:lnTo>
                                <a:lnTo>
                                  <a:pt x="116" y="516"/>
                                </a:lnTo>
                                <a:lnTo>
                                  <a:pt x="121" y="516"/>
                                </a:lnTo>
                                <a:lnTo>
                                  <a:pt x="121" y="521"/>
                                </a:lnTo>
                                <a:lnTo>
                                  <a:pt x="121" y="526"/>
                                </a:lnTo>
                                <a:lnTo>
                                  <a:pt x="126" y="534"/>
                                </a:lnTo>
                                <a:lnTo>
                                  <a:pt x="129" y="545"/>
                                </a:lnTo>
                                <a:lnTo>
                                  <a:pt x="134" y="550"/>
                                </a:lnTo>
                                <a:lnTo>
                                  <a:pt x="137" y="558"/>
                                </a:lnTo>
                                <a:lnTo>
                                  <a:pt x="145" y="563"/>
                                </a:lnTo>
                                <a:lnTo>
                                  <a:pt x="147" y="574"/>
                                </a:lnTo>
                                <a:lnTo>
                                  <a:pt x="152" y="579"/>
                                </a:lnTo>
                                <a:lnTo>
                                  <a:pt x="155" y="584"/>
                                </a:lnTo>
                                <a:lnTo>
                                  <a:pt x="160" y="592"/>
                                </a:lnTo>
                                <a:lnTo>
                                  <a:pt x="163" y="597"/>
                                </a:lnTo>
                                <a:lnTo>
                                  <a:pt x="163" y="600"/>
                                </a:lnTo>
                                <a:lnTo>
                                  <a:pt x="168" y="608"/>
                                </a:lnTo>
                                <a:lnTo>
                                  <a:pt x="171" y="613"/>
                                </a:lnTo>
                                <a:lnTo>
                                  <a:pt x="173" y="621"/>
                                </a:lnTo>
                                <a:lnTo>
                                  <a:pt x="179" y="626"/>
                                </a:lnTo>
                                <a:lnTo>
                                  <a:pt x="179" y="629"/>
                                </a:lnTo>
                                <a:lnTo>
                                  <a:pt x="179" y="632"/>
                                </a:lnTo>
                                <a:lnTo>
                                  <a:pt x="181" y="637"/>
                                </a:lnTo>
                                <a:lnTo>
                                  <a:pt x="184" y="642"/>
                                </a:lnTo>
                                <a:lnTo>
                                  <a:pt x="184" y="645"/>
                                </a:lnTo>
                                <a:lnTo>
                                  <a:pt x="184" y="650"/>
                                </a:lnTo>
                                <a:lnTo>
                                  <a:pt x="187" y="655"/>
                                </a:lnTo>
                                <a:lnTo>
                                  <a:pt x="189" y="663"/>
                                </a:lnTo>
                                <a:lnTo>
                                  <a:pt x="192" y="668"/>
                                </a:lnTo>
                                <a:lnTo>
                                  <a:pt x="192" y="676"/>
                                </a:lnTo>
                                <a:lnTo>
                                  <a:pt x="194" y="682"/>
                                </a:lnTo>
                                <a:lnTo>
                                  <a:pt x="200" y="682"/>
                                </a:lnTo>
                                <a:lnTo>
                                  <a:pt x="202" y="684"/>
                                </a:lnTo>
                                <a:lnTo>
                                  <a:pt x="216" y="689"/>
                                </a:lnTo>
                                <a:lnTo>
                                  <a:pt x="229" y="697"/>
                                </a:lnTo>
                                <a:lnTo>
                                  <a:pt x="242" y="708"/>
                                </a:lnTo>
                                <a:lnTo>
                                  <a:pt x="255" y="716"/>
                                </a:lnTo>
                                <a:lnTo>
                                  <a:pt x="258" y="721"/>
                                </a:lnTo>
                                <a:lnTo>
                                  <a:pt x="263" y="726"/>
                                </a:lnTo>
                                <a:lnTo>
                                  <a:pt x="265" y="726"/>
                                </a:lnTo>
                                <a:lnTo>
                                  <a:pt x="271" y="732"/>
                                </a:lnTo>
                                <a:lnTo>
                                  <a:pt x="273" y="739"/>
                                </a:lnTo>
                                <a:lnTo>
                                  <a:pt x="284" y="747"/>
                                </a:lnTo>
                                <a:lnTo>
                                  <a:pt x="292" y="753"/>
                                </a:lnTo>
                                <a:lnTo>
                                  <a:pt x="297" y="753"/>
                                </a:lnTo>
                                <a:lnTo>
                                  <a:pt x="297" y="750"/>
                                </a:lnTo>
                                <a:lnTo>
                                  <a:pt x="294" y="745"/>
                                </a:lnTo>
                                <a:lnTo>
                                  <a:pt x="289" y="739"/>
                                </a:lnTo>
                                <a:lnTo>
                                  <a:pt x="286" y="734"/>
                                </a:lnTo>
                                <a:lnTo>
                                  <a:pt x="281" y="729"/>
                                </a:lnTo>
                                <a:lnTo>
                                  <a:pt x="276" y="724"/>
                                </a:lnTo>
                                <a:lnTo>
                                  <a:pt x="273" y="718"/>
                                </a:lnTo>
                                <a:lnTo>
                                  <a:pt x="271" y="713"/>
                                </a:lnTo>
                                <a:lnTo>
                                  <a:pt x="265" y="711"/>
                                </a:lnTo>
                                <a:lnTo>
                                  <a:pt x="268" y="703"/>
                                </a:lnTo>
                                <a:lnTo>
                                  <a:pt x="271" y="700"/>
                                </a:lnTo>
                                <a:lnTo>
                                  <a:pt x="273" y="697"/>
                                </a:lnTo>
                                <a:lnTo>
                                  <a:pt x="276" y="695"/>
                                </a:lnTo>
                                <a:lnTo>
                                  <a:pt x="279" y="692"/>
                                </a:lnTo>
                                <a:lnTo>
                                  <a:pt x="281" y="695"/>
                                </a:lnTo>
                                <a:lnTo>
                                  <a:pt x="284" y="695"/>
                                </a:lnTo>
                                <a:lnTo>
                                  <a:pt x="286" y="697"/>
                                </a:lnTo>
                                <a:lnTo>
                                  <a:pt x="289" y="700"/>
                                </a:lnTo>
                                <a:lnTo>
                                  <a:pt x="294" y="703"/>
                                </a:lnTo>
                                <a:lnTo>
                                  <a:pt x="300" y="708"/>
                                </a:lnTo>
                                <a:lnTo>
                                  <a:pt x="308" y="708"/>
                                </a:lnTo>
                                <a:lnTo>
                                  <a:pt x="313" y="708"/>
                                </a:lnTo>
                                <a:lnTo>
                                  <a:pt x="318" y="711"/>
                                </a:lnTo>
                                <a:lnTo>
                                  <a:pt x="321" y="711"/>
                                </a:lnTo>
                                <a:lnTo>
                                  <a:pt x="329" y="713"/>
                                </a:lnTo>
                                <a:lnTo>
                                  <a:pt x="339" y="713"/>
                                </a:lnTo>
                                <a:lnTo>
                                  <a:pt x="352" y="716"/>
                                </a:lnTo>
                                <a:lnTo>
                                  <a:pt x="365" y="716"/>
                                </a:lnTo>
                                <a:lnTo>
                                  <a:pt x="379" y="718"/>
                                </a:lnTo>
                                <a:lnTo>
                                  <a:pt x="392" y="724"/>
                                </a:lnTo>
                                <a:lnTo>
                                  <a:pt x="397" y="724"/>
                                </a:lnTo>
                                <a:lnTo>
                                  <a:pt x="402" y="726"/>
                                </a:lnTo>
                                <a:lnTo>
                                  <a:pt x="405" y="726"/>
                                </a:lnTo>
                                <a:lnTo>
                                  <a:pt x="407" y="726"/>
                                </a:lnTo>
                                <a:lnTo>
                                  <a:pt x="418" y="732"/>
                                </a:lnTo>
                                <a:lnTo>
                                  <a:pt x="428" y="732"/>
                                </a:lnTo>
                                <a:lnTo>
                                  <a:pt x="431" y="732"/>
                                </a:lnTo>
                                <a:lnTo>
                                  <a:pt x="434" y="732"/>
                                </a:lnTo>
                                <a:lnTo>
                                  <a:pt x="436" y="729"/>
                                </a:lnTo>
                                <a:lnTo>
                                  <a:pt x="442" y="726"/>
                                </a:lnTo>
                                <a:lnTo>
                                  <a:pt x="444" y="724"/>
                                </a:lnTo>
                                <a:lnTo>
                                  <a:pt x="449" y="721"/>
                                </a:lnTo>
                                <a:lnTo>
                                  <a:pt x="452" y="721"/>
                                </a:lnTo>
                                <a:lnTo>
                                  <a:pt x="457" y="718"/>
                                </a:lnTo>
                                <a:lnTo>
                                  <a:pt x="460" y="716"/>
                                </a:lnTo>
                                <a:lnTo>
                                  <a:pt x="465" y="716"/>
                                </a:lnTo>
                                <a:lnTo>
                                  <a:pt x="468" y="713"/>
                                </a:lnTo>
                                <a:lnTo>
                                  <a:pt x="478" y="711"/>
                                </a:lnTo>
                                <a:lnTo>
                                  <a:pt x="489" y="708"/>
                                </a:lnTo>
                                <a:lnTo>
                                  <a:pt x="492" y="708"/>
                                </a:lnTo>
                                <a:lnTo>
                                  <a:pt x="494" y="708"/>
                                </a:lnTo>
                                <a:lnTo>
                                  <a:pt x="507" y="705"/>
                                </a:lnTo>
                                <a:lnTo>
                                  <a:pt x="523" y="703"/>
                                </a:lnTo>
                                <a:lnTo>
                                  <a:pt x="526" y="700"/>
                                </a:lnTo>
                                <a:lnTo>
                                  <a:pt x="539" y="697"/>
                                </a:lnTo>
                                <a:lnTo>
                                  <a:pt x="549" y="692"/>
                                </a:lnTo>
                                <a:lnTo>
                                  <a:pt x="555" y="689"/>
                                </a:lnTo>
                                <a:lnTo>
                                  <a:pt x="557" y="687"/>
                                </a:lnTo>
                                <a:lnTo>
                                  <a:pt x="563" y="684"/>
                                </a:lnTo>
                                <a:lnTo>
                                  <a:pt x="565" y="684"/>
                                </a:lnTo>
                                <a:lnTo>
                                  <a:pt x="568" y="687"/>
                                </a:lnTo>
                                <a:lnTo>
                                  <a:pt x="568" y="689"/>
                                </a:lnTo>
                                <a:lnTo>
                                  <a:pt x="568" y="695"/>
                                </a:lnTo>
                                <a:lnTo>
                                  <a:pt x="573" y="697"/>
                                </a:lnTo>
                                <a:lnTo>
                                  <a:pt x="578" y="700"/>
                                </a:lnTo>
                                <a:lnTo>
                                  <a:pt x="576" y="705"/>
                                </a:lnTo>
                                <a:lnTo>
                                  <a:pt x="576" y="711"/>
                                </a:lnTo>
                                <a:lnTo>
                                  <a:pt x="570" y="716"/>
                                </a:lnTo>
                                <a:lnTo>
                                  <a:pt x="565" y="721"/>
                                </a:lnTo>
                                <a:lnTo>
                                  <a:pt x="563" y="726"/>
                                </a:lnTo>
                                <a:lnTo>
                                  <a:pt x="557" y="729"/>
                                </a:lnTo>
                                <a:lnTo>
                                  <a:pt x="555" y="734"/>
                                </a:lnTo>
                                <a:lnTo>
                                  <a:pt x="549" y="739"/>
                                </a:lnTo>
                                <a:lnTo>
                                  <a:pt x="544" y="747"/>
                                </a:lnTo>
                                <a:lnTo>
                                  <a:pt x="539" y="755"/>
                                </a:lnTo>
                                <a:lnTo>
                                  <a:pt x="547" y="755"/>
                                </a:lnTo>
                                <a:lnTo>
                                  <a:pt x="549" y="753"/>
                                </a:lnTo>
                                <a:lnTo>
                                  <a:pt x="560" y="747"/>
                                </a:lnTo>
                                <a:lnTo>
                                  <a:pt x="568" y="739"/>
                                </a:lnTo>
                                <a:lnTo>
                                  <a:pt x="568" y="737"/>
                                </a:lnTo>
                                <a:lnTo>
                                  <a:pt x="570" y="734"/>
                                </a:lnTo>
                                <a:lnTo>
                                  <a:pt x="576" y="729"/>
                                </a:lnTo>
                                <a:lnTo>
                                  <a:pt x="576" y="726"/>
                                </a:lnTo>
                                <a:lnTo>
                                  <a:pt x="578" y="721"/>
                                </a:lnTo>
                                <a:lnTo>
                                  <a:pt x="581" y="716"/>
                                </a:lnTo>
                                <a:lnTo>
                                  <a:pt x="584" y="716"/>
                                </a:lnTo>
                                <a:lnTo>
                                  <a:pt x="584" y="713"/>
                                </a:lnTo>
                                <a:lnTo>
                                  <a:pt x="594" y="700"/>
                                </a:lnTo>
                                <a:lnTo>
                                  <a:pt x="607" y="689"/>
                                </a:lnTo>
                                <a:lnTo>
                                  <a:pt x="610" y="687"/>
                                </a:lnTo>
                                <a:lnTo>
                                  <a:pt x="612" y="684"/>
                                </a:lnTo>
                                <a:lnTo>
                                  <a:pt x="626" y="679"/>
                                </a:lnTo>
                                <a:lnTo>
                                  <a:pt x="636" y="674"/>
                                </a:lnTo>
                                <a:lnTo>
                                  <a:pt x="641" y="671"/>
                                </a:lnTo>
                                <a:lnTo>
                                  <a:pt x="644" y="666"/>
                                </a:lnTo>
                                <a:lnTo>
                                  <a:pt x="644" y="663"/>
                                </a:lnTo>
                                <a:lnTo>
                                  <a:pt x="644" y="661"/>
                                </a:lnTo>
                                <a:lnTo>
                                  <a:pt x="647" y="655"/>
                                </a:lnTo>
                                <a:lnTo>
                                  <a:pt x="647" y="647"/>
                                </a:lnTo>
                                <a:lnTo>
                                  <a:pt x="655" y="632"/>
                                </a:lnTo>
                                <a:lnTo>
                                  <a:pt x="660" y="613"/>
                                </a:lnTo>
                                <a:lnTo>
                                  <a:pt x="662" y="608"/>
                                </a:lnTo>
                                <a:lnTo>
                                  <a:pt x="662" y="603"/>
                                </a:lnTo>
                                <a:lnTo>
                                  <a:pt x="668" y="595"/>
                                </a:lnTo>
                                <a:lnTo>
                                  <a:pt x="670" y="584"/>
                                </a:lnTo>
                                <a:lnTo>
                                  <a:pt x="673" y="582"/>
                                </a:lnTo>
                                <a:lnTo>
                                  <a:pt x="673" y="579"/>
                                </a:lnTo>
                                <a:lnTo>
                                  <a:pt x="676" y="574"/>
                                </a:lnTo>
                                <a:lnTo>
                                  <a:pt x="678" y="571"/>
                                </a:lnTo>
                                <a:lnTo>
                                  <a:pt x="681" y="561"/>
                                </a:lnTo>
                                <a:lnTo>
                                  <a:pt x="683" y="553"/>
                                </a:lnTo>
                                <a:lnTo>
                                  <a:pt x="686" y="545"/>
                                </a:lnTo>
                                <a:lnTo>
                                  <a:pt x="689" y="537"/>
                                </a:lnTo>
                                <a:lnTo>
                                  <a:pt x="689" y="526"/>
                                </a:lnTo>
                                <a:lnTo>
                                  <a:pt x="691" y="518"/>
                                </a:lnTo>
                                <a:lnTo>
                                  <a:pt x="697" y="518"/>
                                </a:lnTo>
                                <a:lnTo>
                                  <a:pt x="702" y="516"/>
                                </a:lnTo>
                                <a:lnTo>
                                  <a:pt x="705" y="511"/>
                                </a:lnTo>
                                <a:lnTo>
                                  <a:pt x="710" y="513"/>
                                </a:lnTo>
                                <a:lnTo>
                                  <a:pt x="715" y="516"/>
                                </a:lnTo>
                                <a:lnTo>
                                  <a:pt x="720" y="521"/>
                                </a:lnTo>
                                <a:lnTo>
                                  <a:pt x="720" y="526"/>
                                </a:lnTo>
                                <a:lnTo>
                                  <a:pt x="723" y="529"/>
                                </a:lnTo>
                                <a:lnTo>
                                  <a:pt x="726" y="529"/>
                                </a:lnTo>
                                <a:lnTo>
                                  <a:pt x="731" y="526"/>
                                </a:lnTo>
                                <a:lnTo>
                                  <a:pt x="733" y="518"/>
                                </a:lnTo>
                                <a:lnTo>
                                  <a:pt x="736" y="511"/>
                                </a:lnTo>
                                <a:lnTo>
                                  <a:pt x="739" y="505"/>
                                </a:lnTo>
                                <a:lnTo>
                                  <a:pt x="741" y="500"/>
                                </a:lnTo>
                                <a:lnTo>
                                  <a:pt x="741" y="495"/>
                                </a:lnTo>
                                <a:lnTo>
                                  <a:pt x="741" y="490"/>
                                </a:lnTo>
                                <a:lnTo>
                                  <a:pt x="739" y="484"/>
                                </a:lnTo>
                                <a:lnTo>
                                  <a:pt x="736" y="482"/>
                                </a:lnTo>
                                <a:lnTo>
                                  <a:pt x="733" y="479"/>
                                </a:lnTo>
                                <a:lnTo>
                                  <a:pt x="733" y="476"/>
                                </a:lnTo>
                                <a:lnTo>
                                  <a:pt x="731" y="471"/>
                                </a:lnTo>
                                <a:lnTo>
                                  <a:pt x="726" y="468"/>
                                </a:lnTo>
                                <a:lnTo>
                                  <a:pt x="723" y="463"/>
                                </a:lnTo>
                                <a:lnTo>
                                  <a:pt x="723" y="455"/>
                                </a:lnTo>
                                <a:lnTo>
                                  <a:pt x="720" y="455"/>
                                </a:lnTo>
                                <a:lnTo>
                                  <a:pt x="718" y="453"/>
                                </a:lnTo>
                                <a:lnTo>
                                  <a:pt x="715" y="453"/>
                                </a:lnTo>
                                <a:lnTo>
                                  <a:pt x="715" y="447"/>
                                </a:lnTo>
                                <a:lnTo>
                                  <a:pt x="715" y="445"/>
                                </a:lnTo>
                                <a:lnTo>
                                  <a:pt x="712" y="442"/>
                                </a:lnTo>
                                <a:lnTo>
                                  <a:pt x="710" y="442"/>
                                </a:lnTo>
                                <a:lnTo>
                                  <a:pt x="710" y="434"/>
                                </a:lnTo>
                                <a:lnTo>
                                  <a:pt x="707" y="429"/>
                                </a:lnTo>
                                <a:lnTo>
                                  <a:pt x="705" y="426"/>
                                </a:lnTo>
                                <a:lnTo>
                                  <a:pt x="702" y="424"/>
                                </a:lnTo>
                                <a:lnTo>
                                  <a:pt x="702" y="416"/>
                                </a:lnTo>
                                <a:lnTo>
                                  <a:pt x="699" y="411"/>
                                </a:lnTo>
                                <a:lnTo>
                                  <a:pt x="697" y="408"/>
                                </a:lnTo>
                                <a:lnTo>
                                  <a:pt x="697" y="400"/>
                                </a:lnTo>
                                <a:lnTo>
                                  <a:pt x="694" y="395"/>
                                </a:lnTo>
                                <a:lnTo>
                                  <a:pt x="691" y="390"/>
                                </a:lnTo>
                                <a:lnTo>
                                  <a:pt x="689" y="384"/>
                                </a:lnTo>
                                <a:lnTo>
                                  <a:pt x="686" y="376"/>
                                </a:lnTo>
                                <a:lnTo>
                                  <a:pt x="686" y="368"/>
                                </a:lnTo>
                                <a:lnTo>
                                  <a:pt x="683" y="361"/>
                                </a:lnTo>
                                <a:lnTo>
                                  <a:pt x="683" y="358"/>
                                </a:lnTo>
                                <a:lnTo>
                                  <a:pt x="683" y="353"/>
                                </a:lnTo>
                                <a:lnTo>
                                  <a:pt x="681" y="345"/>
                                </a:lnTo>
                                <a:lnTo>
                                  <a:pt x="681" y="337"/>
                                </a:lnTo>
                                <a:lnTo>
                                  <a:pt x="678" y="332"/>
                                </a:lnTo>
                                <a:lnTo>
                                  <a:pt x="678" y="326"/>
                                </a:lnTo>
                                <a:lnTo>
                                  <a:pt x="681" y="324"/>
                                </a:lnTo>
                                <a:lnTo>
                                  <a:pt x="681" y="319"/>
                                </a:lnTo>
                                <a:lnTo>
                                  <a:pt x="686" y="316"/>
                                </a:lnTo>
                                <a:lnTo>
                                  <a:pt x="691" y="313"/>
                                </a:lnTo>
                                <a:lnTo>
                                  <a:pt x="697" y="308"/>
                                </a:lnTo>
                                <a:lnTo>
                                  <a:pt x="702" y="305"/>
                                </a:lnTo>
                                <a:lnTo>
                                  <a:pt x="705" y="308"/>
                                </a:lnTo>
                                <a:lnTo>
                                  <a:pt x="707" y="313"/>
                                </a:lnTo>
                                <a:lnTo>
                                  <a:pt x="710" y="319"/>
                                </a:lnTo>
                                <a:lnTo>
                                  <a:pt x="712" y="321"/>
                                </a:lnTo>
                                <a:lnTo>
                                  <a:pt x="715" y="326"/>
                                </a:lnTo>
                                <a:lnTo>
                                  <a:pt x="718" y="332"/>
                                </a:lnTo>
                                <a:lnTo>
                                  <a:pt x="723" y="332"/>
                                </a:lnTo>
                                <a:lnTo>
                                  <a:pt x="726" y="329"/>
                                </a:lnTo>
                                <a:lnTo>
                                  <a:pt x="726" y="324"/>
                                </a:lnTo>
                                <a:lnTo>
                                  <a:pt x="726" y="321"/>
                                </a:lnTo>
                                <a:lnTo>
                                  <a:pt x="723" y="303"/>
                                </a:lnTo>
                                <a:lnTo>
                                  <a:pt x="718" y="287"/>
                                </a:lnTo>
                                <a:lnTo>
                                  <a:pt x="718" y="279"/>
                                </a:lnTo>
                                <a:lnTo>
                                  <a:pt x="715" y="276"/>
                                </a:lnTo>
                                <a:lnTo>
                                  <a:pt x="707" y="276"/>
                                </a:lnTo>
                                <a:lnTo>
                                  <a:pt x="699" y="274"/>
                                </a:lnTo>
                                <a:lnTo>
                                  <a:pt x="694" y="271"/>
                                </a:lnTo>
                                <a:lnTo>
                                  <a:pt x="694" y="263"/>
                                </a:lnTo>
                                <a:lnTo>
                                  <a:pt x="699" y="258"/>
                                </a:lnTo>
                                <a:lnTo>
                                  <a:pt x="705" y="253"/>
                                </a:lnTo>
                                <a:lnTo>
                                  <a:pt x="702" y="245"/>
                                </a:lnTo>
                                <a:lnTo>
                                  <a:pt x="697" y="237"/>
                                </a:lnTo>
                                <a:lnTo>
                                  <a:pt x="697" y="234"/>
                                </a:lnTo>
                                <a:lnTo>
                                  <a:pt x="694" y="232"/>
                                </a:lnTo>
                                <a:lnTo>
                                  <a:pt x="689" y="232"/>
                                </a:lnTo>
                                <a:lnTo>
                                  <a:pt x="689" y="229"/>
                                </a:lnTo>
                                <a:lnTo>
                                  <a:pt x="683" y="224"/>
                                </a:lnTo>
                                <a:lnTo>
                                  <a:pt x="678" y="224"/>
                                </a:lnTo>
                                <a:lnTo>
                                  <a:pt x="670" y="213"/>
                                </a:lnTo>
                                <a:lnTo>
                                  <a:pt x="662" y="205"/>
                                </a:lnTo>
                                <a:lnTo>
                                  <a:pt x="657" y="200"/>
                                </a:lnTo>
                                <a:lnTo>
                                  <a:pt x="652" y="195"/>
                                </a:lnTo>
                                <a:lnTo>
                                  <a:pt x="652" y="192"/>
                                </a:lnTo>
                                <a:lnTo>
                                  <a:pt x="652" y="190"/>
                                </a:lnTo>
                                <a:lnTo>
                                  <a:pt x="644" y="184"/>
                                </a:lnTo>
                                <a:lnTo>
                                  <a:pt x="641" y="176"/>
                                </a:lnTo>
                                <a:lnTo>
                                  <a:pt x="636" y="169"/>
                                </a:lnTo>
                                <a:lnTo>
                                  <a:pt x="634" y="163"/>
                                </a:lnTo>
                                <a:lnTo>
                                  <a:pt x="634" y="161"/>
                                </a:lnTo>
                                <a:lnTo>
                                  <a:pt x="631" y="158"/>
                                </a:lnTo>
                                <a:lnTo>
                                  <a:pt x="628" y="155"/>
                                </a:lnTo>
                                <a:lnTo>
                                  <a:pt x="626" y="150"/>
                                </a:lnTo>
                                <a:lnTo>
                                  <a:pt x="620" y="137"/>
                                </a:lnTo>
                                <a:lnTo>
                                  <a:pt x="615" y="126"/>
                                </a:lnTo>
                                <a:lnTo>
                                  <a:pt x="610" y="121"/>
                                </a:lnTo>
                                <a:lnTo>
                                  <a:pt x="605" y="113"/>
                                </a:lnTo>
                                <a:lnTo>
                                  <a:pt x="597" y="116"/>
                                </a:lnTo>
                                <a:lnTo>
                                  <a:pt x="586" y="119"/>
                                </a:lnTo>
                                <a:lnTo>
                                  <a:pt x="584" y="119"/>
                                </a:lnTo>
                                <a:lnTo>
                                  <a:pt x="581" y="116"/>
                                </a:lnTo>
                                <a:lnTo>
                                  <a:pt x="578" y="111"/>
                                </a:lnTo>
                                <a:lnTo>
                                  <a:pt x="576" y="108"/>
                                </a:lnTo>
                                <a:lnTo>
                                  <a:pt x="576" y="103"/>
                                </a:lnTo>
                                <a:lnTo>
                                  <a:pt x="573" y="98"/>
                                </a:lnTo>
                                <a:lnTo>
                                  <a:pt x="563" y="100"/>
                                </a:lnTo>
                                <a:lnTo>
                                  <a:pt x="555" y="100"/>
                                </a:lnTo>
                                <a:lnTo>
                                  <a:pt x="549" y="100"/>
                                </a:lnTo>
                                <a:lnTo>
                                  <a:pt x="547" y="100"/>
                                </a:lnTo>
                                <a:lnTo>
                                  <a:pt x="518" y="98"/>
                                </a:lnTo>
                                <a:lnTo>
                                  <a:pt x="492" y="95"/>
                                </a:lnTo>
                                <a:lnTo>
                                  <a:pt x="463" y="90"/>
                                </a:lnTo>
                                <a:lnTo>
                                  <a:pt x="428" y="90"/>
                                </a:lnTo>
                                <a:lnTo>
                                  <a:pt x="415" y="90"/>
                                </a:lnTo>
                                <a:lnTo>
                                  <a:pt x="402" y="90"/>
                                </a:lnTo>
                                <a:lnTo>
                                  <a:pt x="400" y="87"/>
                                </a:lnTo>
                                <a:lnTo>
                                  <a:pt x="397" y="84"/>
                                </a:lnTo>
                                <a:lnTo>
                                  <a:pt x="394" y="87"/>
                                </a:lnTo>
                                <a:lnTo>
                                  <a:pt x="392" y="92"/>
                                </a:lnTo>
                                <a:lnTo>
                                  <a:pt x="386" y="92"/>
                                </a:lnTo>
                                <a:lnTo>
                                  <a:pt x="381" y="90"/>
                                </a:lnTo>
                                <a:lnTo>
                                  <a:pt x="381" y="84"/>
                                </a:lnTo>
                                <a:lnTo>
                                  <a:pt x="379" y="82"/>
                                </a:lnTo>
                                <a:lnTo>
                                  <a:pt x="379" y="74"/>
                                </a:lnTo>
                                <a:lnTo>
                                  <a:pt x="384" y="71"/>
                                </a:lnTo>
                                <a:lnTo>
                                  <a:pt x="386" y="66"/>
                                </a:lnTo>
                                <a:lnTo>
                                  <a:pt x="392" y="63"/>
                                </a:lnTo>
                                <a:lnTo>
                                  <a:pt x="400" y="55"/>
                                </a:lnTo>
                                <a:lnTo>
                                  <a:pt x="407" y="50"/>
                                </a:lnTo>
                                <a:lnTo>
                                  <a:pt x="410" y="48"/>
                                </a:lnTo>
                                <a:lnTo>
                                  <a:pt x="415" y="45"/>
                                </a:lnTo>
                                <a:lnTo>
                                  <a:pt x="418" y="42"/>
                                </a:lnTo>
                                <a:lnTo>
                                  <a:pt x="418" y="40"/>
                                </a:lnTo>
                                <a:lnTo>
                                  <a:pt x="415" y="34"/>
                                </a:lnTo>
                                <a:lnTo>
                                  <a:pt x="413" y="29"/>
                                </a:lnTo>
                                <a:lnTo>
                                  <a:pt x="413" y="24"/>
                                </a:lnTo>
                                <a:lnTo>
                                  <a:pt x="418" y="24"/>
                                </a:lnTo>
                                <a:lnTo>
                                  <a:pt x="421" y="21"/>
                                </a:lnTo>
                                <a:lnTo>
                                  <a:pt x="426" y="21"/>
                                </a:lnTo>
                                <a:lnTo>
                                  <a:pt x="426" y="19"/>
                                </a:lnTo>
                                <a:lnTo>
                                  <a:pt x="426" y="16"/>
                                </a:lnTo>
                                <a:lnTo>
                                  <a:pt x="423" y="13"/>
                                </a:lnTo>
                                <a:lnTo>
                                  <a:pt x="421" y="11"/>
                                </a:lnTo>
                                <a:lnTo>
                                  <a:pt x="421" y="8"/>
                                </a:lnTo>
                                <a:lnTo>
                                  <a:pt x="421" y="3"/>
                                </a:lnTo>
                                <a:lnTo>
                                  <a:pt x="421" y="0"/>
                                </a:lnTo>
                                <a:lnTo>
                                  <a:pt x="423" y="0"/>
                                </a:lnTo>
                                <a:lnTo>
                                  <a:pt x="426" y="0"/>
                                </a:lnTo>
                                <a:lnTo>
                                  <a:pt x="431" y="3"/>
                                </a:lnTo>
                                <a:lnTo>
                                  <a:pt x="439" y="3"/>
                                </a:lnTo>
                                <a:lnTo>
                                  <a:pt x="444" y="5"/>
                                </a:lnTo>
                                <a:lnTo>
                                  <a:pt x="452" y="8"/>
                                </a:lnTo>
                                <a:lnTo>
                                  <a:pt x="457" y="8"/>
                                </a:lnTo>
                                <a:lnTo>
                                  <a:pt x="463" y="11"/>
                                </a:lnTo>
                                <a:lnTo>
                                  <a:pt x="465" y="13"/>
                                </a:lnTo>
                                <a:lnTo>
                                  <a:pt x="471" y="13"/>
                                </a:lnTo>
                                <a:lnTo>
                                  <a:pt x="473" y="13"/>
                                </a:lnTo>
                                <a:lnTo>
                                  <a:pt x="489" y="16"/>
                                </a:lnTo>
                                <a:lnTo>
                                  <a:pt x="499" y="19"/>
                                </a:lnTo>
                                <a:lnTo>
                                  <a:pt x="513" y="19"/>
                                </a:lnTo>
                                <a:lnTo>
                                  <a:pt x="523" y="24"/>
                                </a:lnTo>
                                <a:lnTo>
                                  <a:pt x="528" y="24"/>
                                </a:lnTo>
                                <a:lnTo>
                                  <a:pt x="531" y="24"/>
                                </a:lnTo>
                                <a:lnTo>
                                  <a:pt x="544" y="32"/>
                                </a:lnTo>
                                <a:lnTo>
                                  <a:pt x="552" y="37"/>
                                </a:lnTo>
                                <a:lnTo>
                                  <a:pt x="555" y="40"/>
                                </a:lnTo>
                                <a:lnTo>
                                  <a:pt x="563" y="48"/>
                                </a:lnTo>
                                <a:lnTo>
                                  <a:pt x="568" y="58"/>
                                </a:lnTo>
                                <a:lnTo>
                                  <a:pt x="573" y="63"/>
                                </a:lnTo>
                                <a:lnTo>
                                  <a:pt x="578" y="69"/>
                                </a:lnTo>
                                <a:lnTo>
                                  <a:pt x="581" y="74"/>
                                </a:lnTo>
                                <a:lnTo>
                                  <a:pt x="584" y="76"/>
                                </a:lnTo>
                                <a:lnTo>
                                  <a:pt x="597" y="76"/>
                                </a:lnTo>
                                <a:lnTo>
                                  <a:pt x="607" y="76"/>
                                </a:lnTo>
                                <a:lnTo>
                                  <a:pt x="612" y="74"/>
                                </a:lnTo>
                                <a:lnTo>
                                  <a:pt x="615" y="69"/>
                                </a:lnTo>
                                <a:close/>
                                <a:moveTo>
                                  <a:pt x="644" y="145"/>
                                </a:moveTo>
                                <a:lnTo>
                                  <a:pt x="644" y="153"/>
                                </a:lnTo>
                                <a:lnTo>
                                  <a:pt x="647" y="163"/>
                                </a:lnTo>
                                <a:lnTo>
                                  <a:pt x="647" y="166"/>
                                </a:lnTo>
                                <a:lnTo>
                                  <a:pt x="649" y="171"/>
                                </a:lnTo>
                                <a:lnTo>
                                  <a:pt x="655" y="174"/>
                                </a:lnTo>
                                <a:lnTo>
                                  <a:pt x="660" y="176"/>
                                </a:lnTo>
                                <a:lnTo>
                                  <a:pt x="662" y="182"/>
                                </a:lnTo>
                                <a:lnTo>
                                  <a:pt x="662" y="187"/>
                                </a:lnTo>
                                <a:lnTo>
                                  <a:pt x="665" y="192"/>
                                </a:lnTo>
                                <a:lnTo>
                                  <a:pt x="670" y="197"/>
                                </a:lnTo>
                                <a:lnTo>
                                  <a:pt x="681" y="208"/>
                                </a:lnTo>
                                <a:lnTo>
                                  <a:pt x="694" y="216"/>
                                </a:lnTo>
                                <a:lnTo>
                                  <a:pt x="699" y="219"/>
                                </a:lnTo>
                                <a:lnTo>
                                  <a:pt x="702" y="219"/>
                                </a:lnTo>
                                <a:lnTo>
                                  <a:pt x="705" y="219"/>
                                </a:lnTo>
                                <a:lnTo>
                                  <a:pt x="705" y="216"/>
                                </a:lnTo>
                                <a:lnTo>
                                  <a:pt x="702" y="213"/>
                                </a:lnTo>
                                <a:lnTo>
                                  <a:pt x="699" y="208"/>
                                </a:lnTo>
                                <a:lnTo>
                                  <a:pt x="699" y="205"/>
                                </a:lnTo>
                                <a:lnTo>
                                  <a:pt x="697" y="197"/>
                                </a:lnTo>
                                <a:lnTo>
                                  <a:pt x="691" y="192"/>
                                </a:lnTo>
                                <a:lnTo>
                                  <a:pt x="691" y="190"/>
                                </a:lnTo>
                                <a:lnTo>
                                  <a:pt x="689" y="184"/>
                                </a:lnTo>
                                <a:lnTo>
                                  <a:pt x="683" y="179"/>
                                </a:lnTo>
                                <a:lnTo>
                                  <a:pt x="683" y="176"/>
                                </a:lnTo>
                                <a:lnTo>
                                  <a:pt x="681" y="171"/>
                                </a:lnTo>
                                <a:lnTo>
                                  <a:pt x="676" y="166"/>
                                </a:lnTo>
                                <a:lnTo>
                                  <a:pt x="676" y="163"/>
                                </a:lnTo>
                                <a:lnTo>
                                  <a:pt x="673" y="161"/>
                                </a:lnTo>
                                <a:lnTo>
                                  <a:pt x="673" y="158"/>
                                </a:lnTo>
                                <a:lnTo>
                                  <a:pt x="670" y="153"/>
                                </a:lnTo>
                                <a:lnTo>
                                  <a:pt x="665" y="147"/>
                                </a:lnTo>
                                <a:lnTo>
                                  <a:pt x="660" y="137"/>
                                </a:lnTo>
                                <a:lnTo>
                                  <a:pt x="655" y="126"/>
                                </a:lnTo>
                                <a:lnTo>
                                  <a:pt x="652" y="124"/>
                                </a:lnTo>
                                <a:lnTo>
                                  <a:pt x="647" y="119"/>
                                </a:lnTo>
                                <a:lnTo>
                                  <a:pt x="647" y="116"/>
                                </a:lnTo>
                                <a:lnTo>
                                  <a:pt x="641" y="108"/>
                                </a:lnTo>
                                <a:lnTo>
                                  <a:pt x="639" y="100"/>
                                </a:lnTo>
                                <a:lnTo>
                                  <a:pt x="641" y="98"/>
                                </a:lnTo>
                                <a:lnTo>
                                  <a:pt x="644" y="100"/>
                                </a:lnTo>
                                <a:lnTo>
                                  <a:pt x="647" y="103"/>
                                </a:lnTo>
                                <a:lnTo>
                                  <a:pt x="647" y="105"/>
                                </a:lnTo>
                                <a:lnTo>
                                  <a:pt x="655" y="111"/>
                                </a:lnTo>
                                <a:lnTo>
                                  <a:pt x="660" y="119"/>
                                </a:lnTo>
                                <a:lnTo>
                                  <a:pt x="660" y="121"/>
                                </a:lnTo>
                                <a:lnTo>
                                  <a:pt x="662" y="121"/>
                                </a:lnTo>
                                <a:lnTo>
                                  <a:pt x="668" y="119"/>
                                </a:lnTo>
                                <a:lnTo>
                                  <a:pt x="673" y="116"/>
                                </a:lnTo>
                                <a:lnTo>
                                  <a:pt x="673" y="113"/>
                                </a:lnTo>
                                <a:lnTo>
                                  <a:pt x="668" y="111"/>
                                </a:lnTo>
                                <a:lnTo>
                                  <a:pt x="665" y="108"/>
                                </a:lnTo>
                                <a:lnTo>
                                  <a:pt x="660" y="108"/>
                                </a:lnTo>
                                <a:lnTo>
                                  <a:pt x="657" y="103"/>
                                </a:lnTo>
                                <a:lnTo>
                                  <a:pt x="655" y="98"/>
                                </a:lnTo>
                                <a:lnTo>
                                  <a:pt x="652" y="95"/>
                                </a:lnTo>
                                <a:lnTo>
                                  <a:pt x="649" y="92"/>
                                </a:lnTo>
                                <a:lnTo>
                                  <a:pt x="644" y="92"/>
                                </a:lnTo>
                                <a:lnTo>
                                  <a:pt x="641" y="90"/>
                                </a:lnTo>
                                <a:lnTo>
                                  <a:pt x="639" y="87"/>
                                </a:lnTo>
                                <a:lnTo>
                                  <a:pt x="636" y="87"/>
                                </a:lnTo>
                                <a:lnTo>
                                  <a:pt x="634" y="84"/>
                                </a:lnTo>
                                <a:lnTo>
                                  <a:pt x="628" y="82"/>
                                </a:lnTo>
                                <a:lnTo>
                                  <a:pt x="626" y="84"/>
                                </a:lnTo>
                                <a:lnTo>
                                  <a:pt x="628" y="103"/>
                                </a:lnTo>
                                <a:lnTo>
                                  <a:pt x="631" y="119"/>
                                </a:lnTo>
                                <a:lnTo>
                                  <a:pt x="631" y="121"/>
                                </a:lnTo>
                                <a:lnTo>
                                  <a:pt x="634" y="126"/>
                                </a:lnTo>
                                <a:lnTo>
                                  <a:pt x="634" y="134"/>
                                </a:lnTo>
                                <a:lnTo>
                                  <a:pt x="636" y="137"/>
                                </a:lnTo>
                                <a:lnTo>
                                  <a:pt x="641" y="140"/>
                                </a:lnTo>
                                <a:lnTo>
                                  <a:pt x="641" y="137"/>
                                </a:lnTo>
                                <a:lnTo>
                                  <a:pt x="644" y="137"/>
                                </a:lnTo>
                                <a:lnTo>
                                  <a:pt x="647" y="137"/>
                                </a:lnTo>
                                <a:lnTo>
                                  <a:pt x="649" y="140"/>
                                </a:lnTo>
                                <a:lnTo>
                                  <a:pt x="647" y="142"/>
                                </a:lnTo>
                                <a:lnTo>
                                  <a:pt x="641" y="140"/>
                                </a:lnTo>
                                <a:lnTo>
                                  <a:pt x="641" y="142"/>
                                </a:lnTo>
                                <a:lnTo>
                                  <a:pt x="644" y="145"/>
                                </a:lnTo>
                                <a:close/>
                                <a:moveTo>
                                  <a:pt x="486" y="24"/>
                                </a:moveTo>
                                <a:lnTo>
                                  <a:pt x="481" y="21"/>
                                </a:lnTo>
                                <a:lnTo>
                                  <a:pt x="476" y="26"/>
                                </a:lnTo>
                                <a:lnTo>
                                  <a:pt x="478" y="32"/>
                                </a:lnTo>
                                <a:lnTo>
                                  <a:pt x="486" y="34"/>
                                </a:lnTo>
                                <a:lnTo>
                                  <a:pt x="489" y="34"/>
                                </a:lnTo>
                                <a:lnTo>
                                  <a:pt x="489" y="29"/>
                                </a:lnTo>
                                <a:lnTo>
                                  <a:pt x="486" y="24"/>
                                </a:lnTo>
                                <a:close/>
                                <a:moveTo>
                                  <a:pt x="449" y="45"/>
                                </a:moveTo>
                                <a:lnTo>
                                  <a:pt x="465" y="58"/>
                                </a:lnTo>
                                <a:lnTo>
                                  <a:pt x="484" y="71"/>
                                </a:lnTo>
                                <a:lnTo>
                                  <a:pt x="486" y="76"/>
                                </a:lnTo>
                                <a:lnTo>
                                  <a:pt x="492" y="79"/>
                                </a:lnTo>
                                <a:lnTo>
                                  <a:pt x="499" y="79"/>
                                </a:lnTo>
                                <a:lnTo>
                                  <a:pt x="507" y="79"/>
                                </a:lnTo>
                                <a:lnTo>
                                  <a:pt x="515" y="84"/>
                                </a:lnTo>
                                <a:lnTo>
                                  <a:pt x="523" y="84"/>
                                </a:lnTo>
                                <a:lnTo>
                                  <a:pt x="536" y="87"/>
                                </a:lnTo>
                                <a:lnTo>
                                  <a:pt x="549" y="87"/>
                                </a:lnTo>
                                <a:lnTo>
                                  <a:pt x="552" y="87"/>
                                </a:lnTo>
                                <a:lnTo>
                                  <a:pt x="557" y="87"/>
                                </a:lnTo>
                                <a:lnTo>
                                  <a:pt x="563" y="84"/>
                                </a:lnTo>
                                <a:lnTo>
                                  <a:pt x="563" y="82"/>
                                </a:lnTo>
                                <a:lnTo>
                                  <a:pt x="557" y="76"/>
                                </a:lnTo>
                                <a:lnTo>
                                  <a:pt x="552" y="76"/>
                                </a:lnTo>
                                <a:lnTo>
                                  <a:pt x="549" y="71"/>
                                </a:lnTo>
                                <a:lnTo>
                                  <a:pt x="544" y="69"/>
                                </a:lnTo>
                                <a:lnTo>
                                  <a:pt x="536" y="66"/>
                                </a:lnTo>
                                <a:lnTo>
                                  <a:pt x="528" y="63"/>
                                </a:lnTo>
                                <a:lnTo>
                                  <a:pt x="520" y="61"/>
                                </a:lnTo>
                                <a:lnTo>
                                  <a:pt x="513" y="58"/>
                                </a:lnTo>
                                <a:lnTo>
                                  <a:pt x="507" y="58"/>
                                </a:lnTo>
                                <a:lnTo>
                                  <a:pt x="505" y="53"/>
                                </a:lnTo>
                                <a:lnTo>
                                  <a:pt x="502" y="50"/>
                                </a:lnTo>
                                <a:lnTo>
                                  <a:pt x="497" y="50"/>
                                </a:lnTo>
                                <a:lnTo>
                                  <a:pt x="494" y="48"/>
                                </a:lnTo>
                                <a:lnTo>
                                  <a:pt x="489" y="48"/>
                                </a:lnTo>
                                <a:lnTo>
                                  <a:pt x="486" y="45"/>
                                </a:lnTo>
                                <a:lnTo>
                                  <a:pt x="481" y="45"/>
                                </a:lnTo>
                                <a:lnTo>
                                  <a:pt x="476" y="42"/>
                                </a:lnTo>
                                <a:lnTo>
                                  <a:pt x="471" y="40"/>
                                </a:lnTo>
                                <a:lnTo>
                                  <a:pt x="468" y="37"/>
                                </a:lnTo>
                                <a:lnTo>
                                  <a:pt x="463" y="34"/>
                                </a:lnTo>
                                <a:lnTo>
                                  <a:pt x="460" y="32"/>
                                </a:lnTo>
                                <a:lnTo>
                                  <a:pt x="455" y="32"/>
                                </a:lnTo>
                                <a:lnTo>
                                  <a:pt x="449" y="26"/>
                                </a:lnTo>
                                <a:lnTo>
                                  <a:pt x="444" y="24"/>
                                </a:lnTo>
                                <a:lnTo>
                                  <a:pt x="447" y="34"/>
                                </a:lnTo>
                                <a:lnTo>
                                  <a:pt x="449" y="45"/>
                                </a:lnTo>
                                <a:close/>
                                <a:moveTo>
                                  <a:pt x="568" y="66"/>
                                </a:moveTo>
                                <a:lnTo>
                                  <a:pt x="560" y="55"/>
                                </a:lnTo>
                                <a:lnTo>
                                  <a:pt x="549" y="48"/>
                                </a:lnTo>
                                <a:lnTo>
                                  <a:pt x="549" y="45"/>
                                </a:lnTo>
                                <a:lnTo>
                                  <a:pt x="547" y="45"/>
                                </a:lnTo>
                                <a:lnTo>
                                  <a:pt x="544" y="42"/>
                                </a:lnTo>
                                <a:lnTo>
                                  <a:pt x="542" y="42"/>
                                </a:lnTo>
                                <a:lnTo>
                                  <a:pt x="539" y="40"/>
                                </a:lnTo>
                                <a:lnTo>
                                  <a:pt x="534" y="37"/>
                                </a:lnTo>
                                <a:lnTo>
                                  <a:pt x="531" y="37"/>
                                </a:lnTo>
                                <a:lnTo>
                                  <a:pt x="523" y="32"/>
                                </a:lnTo>
                                <a:lnTo>
                                  <a:pt x="515" y="26"/>
                                </a:lnTo>
                                <a:lnTo>
                                  <a:pt x="507" y="29"/>
                                </a:lnTo>
                                <a:lnTo>
                                  <a:pt x="502" y="29"/>
                                </a:lnTo>
                                <a:lnTo>
                                  <a:pt x="499" y="32"/>
                                </a:lnTo>
                                <a:lnTo>
                                  <a:pt x="502" y="37"/>
                                </a:lnTo>
                                <a:lnTo>
                                  <a:pt x="505" y="42"/>
                                </a:lnTo>
                                <a:lnTo>
                                  <a:pt x="507" y="40"/>
                                </a:lnTo>
                                <a:lnTo>
                                  <a:pt x="513" y="37"/>
                                </a:lnTo>
                                <a:lnTo>
                                  <a:pt x="515" y="40"/>
                                </a:lnTo>
                                <a:lnTo>
                                  <a:pt x="518" y="45"/>
                                </a:lnTo>
                                <a:lnTo>
                                  <a:pt x="520" y="48"/>
                                </a:lnTo>
                                <a:lnTo>
                                  <a:pt x="523" y="50"/>
                                </a:lnTo>
                                <a:lnTo>
                                  <a:pt x="528" y="45"/>
                                </a:lnTo>
                                <a:lnTo>
                                  <a:pt x="531" y="40"/>
                                </a:lnTo>
                                <a:lnTo>
                                  <a:pt x="534" y="42"/>
                                </a:lnTo>
                                <a:lnTo>
                                  <a:pt x="534" y="48"/>
                                </a:lnTo>
                                <a:lnTo>
                                  <a:pt x="539" y="53"/>
                                </a:lnTo>
                                <a:lnTo>
                                  <a:pt x="544" y="61"/>
                                </a:lnTo>
                                <a:lnTo>
                                  <a:pt x="547" y="61"/>
                                </a:lnTo>
                                <a:lnTo>
                                  <a:pt x="552" y="66"/>
                                </a:lnTo>
                                <a:lnTo>
                                  <a:pt x="560" y="69"/>
                                </a:lnTo>
                                <a:lnTo>
                                  <a:pt x="568" y="71"/>
                                </a:lnTo>
                                <a:lnTo>
                                  <a:pt x="568" y="69"/>
                                </a:lnTo>
                                <a:lnTo>
                                  <a:pt x="568" y="66"/>
                                </a:lnTo>
                                <a:close/>
                                <a:moveTo>
                                  <a:pt x="308" y="53"/>
                                </a:moveTo>
                                <a:lnTo>
                                  <a:pt x="310" y="50"/>
                                </a:lnTo>
                                <a:lnTo>
                                  <a:pt x="310" y="48"/>
                                </a:lnTo>
                                <a:lnTo>
                                  <a:pt x="313" y="48"/>
                                </a:lnTo>
                                <a:lnTo>
                                  <a:pt x="313" y="45"/>
                                </a:lnTo>
                                <a:lnTo>
                                  <a:pt x="315" y="42"/>
                                </a:lnTo>
                                <a:lnTo>
                                  <a:pt x="318" y="37"/>
                                </a:lnTo>
                                <a:lnTo>
                                  <a:pt x="318" y="32"/>
                                </a:lnTo>
                                <a:lnTo>
                                  <a:pt x="308" y="29"/>
                                </a:lnTo>
                                <a:lnTo>
                                  <a:pt x="300" y="32"/>
                                </a:lnTo>
                                <a:lnTo>
                                  <a:pt x="297" y="34"/>
                                </a:lnTo>
                                <a:lnTo>
                                  <a:pt x="292" y="34"/>
                                </a:lnTo>
                                <a:lnTo>
                                  <a:pt x="276" y="40"/>
                                </a:lnTo>
                                <a:lnTo>
                                  <a:pt x="265" y="50"/>
                                </a:lnTo>
                                <a:lnTo>
                                  <a:pt x="263" y="50"/>
                                </a:lnTo>
                                <a:lnTo>
                                  <a:pt x="260" y="50"/>
                                </a:lnTo>
                                <a:lnTo>
                                  <a:pt x="250" y="58"/>
                                </a:lnTo>
                                <a:lnTo>
                                  <a:pt x="244" y="66"/>
                                </a:lnTo>
                                <a:lnTo>
                                  <a:pt x="242" y="69"/>
                                </a:lnTo>
                                <a:lnTo>
                                  <a:pt x="239" y="74"/>
                                </a:lnTo>
                                <a:lnTo>
                                  <a:pt x="239" y="79"/>
                                </a:lnTo>
                                <a:lnTo>
                                  <a:pt x="242" y="82"/>
                                </a:lnTo>
                                <a:lnTo>
                                  <a:pt x="244" y="79"/>
                                </a:lnTo>
                                <a:lnTo>
                                  <a:pt x="247" y="79"/>
                                </a:lnTo>
                                <a:lnTo>
                                  <a:pt x="255" y="74"/>
                                </a:lnTo>
                                <a:lnTo>
                                  <a:pt x="268" y="69"/>
                                </a:lnTo>
                                <a:lnTo>
                                  <a:pt x="276" y="58"/>
                                </a:lnTo>
                                <a:lnTo>
                                  <a:pt x="284" y="48"/>
                                </a:lnTo>
                                <a:lnTo>
                                  <a:pt x="284" y="53"/>
                                </a:lnTo>
                                <a:lnTo>
                                  <a:pt x="286" y="61"/>
                                </a:lnTo>
                                <a:lnTo>
                                  <a:pt x="294" y="48"/>
                                </a:lnTo>
                                <a:lnTo>
                                  <a:pt x="305" y="37"/>
                                </a:lnTo>
                                <a:lnTo>
                                  <a:pt x="308" y="42"/>
                                </a:lnTo>
                                <a:lnTo>
                                  <a:pt x="305" y="50"/>
                                </a:lnTo>
                                <a:lnTo>
                                  <a:pt x="308" y="53"/>
                                </a:lnTo>
                                <a:close/>
                                <a:moveTo>
                                  <a:pt x="436" y="48"/>
                                </a:moveTo>
                                <a:lnTo>
                                  <a:pt x="434" y="45"/>
                                </a:lnTo>
                                <a:lnTo>
                                  <a:pt x="431" y="45"/>
                                </a:lnTo>
                                <a:lnTo>
                                  <a:pt x="428" y="45"/>
                                </a:lnTo>
                                <a:lnTo>
                                  <a:pt x="426" y="45"/>
                                </a:lnTo>
                                <a:lnTo>
                                  <a:pt x="423" y="45"/>
                                </a:lnTo>
                                <a:lnTo>
                                  <a:pt x="421" y="48"/>
                                </a:lnTo>
                                <a:lnTo>
                                  <a:pt x="418" y="50"/>
                                </a:lnTo>
                                <a:lnTo>
                                  <a:pt x="415" y="53"/>
                                </a:lnTo>
                                <a:lnTo>
                                  <a:pt x="413" y="53"/>
                                </a:lnTo>
                                <a:lnTo>
                                  <a:pt x="407" y="58"/>
                                </a:lnTo>
                                <a:lnTo>
                                  <a:pt x="405" y="61"/>
                                </a:lnTo>
                                <a:lnTo>
                                  <a:pt x="402" y="66"/>
                                </a:lnTo>
                                <a:lnTo>
                                  <a:pt x="397" y="69"/>
                                </a:lnTo>
                                <a:lnTo>
                                  <a:pt x="397" y="71"/>
                                </a:lnTo>
                                <a:lnTo>
                                  <a:pt x="400" y="76"/>
                                </a:lnTo>
                                <a:lnTo>
                                  <a:pt x="426" y="79"/>
                                </a:lnTo>
                                <a:lnTo>
                                  <a:pt x="452" y="79"/>
                                </a:lnTo>
                                <a:lnTo>
                                  <a:pt x="452" y="74"/>
                                </a:lnTo>
                                <a:lnTo>
                                  <a:pt x="452" y="69"/>
                                </a:lnTo>
                                <a:lnTo>
                                  <a:pt x="439" y="69"/>
                                </a:lnTo>
                                <a:lnTo>
                                  <a:pt x="426" y="69"/>
                                </a:lnTo>
                                <a:lnTo>
                                  <a:pt x="418" y="69"/>
                                </a:lnTo>
                                <a:lnTo>
                                  <a:pt x="413" y="66"/>
                                </a:lnTo>
                                <a:lnTo>
                                  <a:pt x="415" y="63"/>
                                </a:lnTo>
                                <a:lnTo>
                                  <a:pt x="418" y="63"/>
                                </a:lnTo>
                                <a:lnTo>
                                  <a:pt x="423" y="61"/>
                                </a:lnTo>
                                <a:lnTo>
                                  <a:pt x="426" y="58"/>
                                </a:lnTo>
                                <a:lnTo>
                                  <a:pt x="434" y="58"/>
                                </a:lnTo>
                                <a:lnTo>
                                  <a:pt x="439" y="55"/>
                                </a:lnTo>
                                <a:lnTo>
                                  <a:pt x="436" y="50"/>
                                </a:lnTo>
                                <a:lnTo>
                                  <a:pt x="436" y="48"/>
                                </a:lnTo>
                                <a:close/>
                                <a:moveTo>
                                  <a:pt x="137" y="213"/>
                                </a:moveTo>
                                <a:lnTo>
                                  <a:pt x="147" y="205"/>
                                </a:lnTo>
                                <a:lnTo>
                                  <a:pt x="155" y="195"/>
                                </a:lnTo>
                                <a:lnTo>
                                  <a:pt x="158" y="195"/>
                                </a:lnTo>
                                <a:lnTo>
                                  <a:pt x="158" y="192"/>
                                </a:lnTo>
                                <a:lnTo>
                                  <a:pt x="160" y="190"/>
                                </a:lnTo>
                                <a:lnTo>
                                  <a:pt x="163" y="179"/>
                                </a:lnTo>
                                <a:lnTo>
                                  <a:pt x="168" y="169"/>
                                </a:lnTo>
                                <a:lnTo>
                                  <a:pt x="168" y="166"/>
                                </a:lnTo>
                                <a:lnTo>
                                  <a:pt x="168" y="163"/>
                                </a:lnTo>
                                <a:lnTo>
                                  <a:pt x="168" y="161"/>
                                </a:lnTo>
                                <a:lnTo>
                                  <a:pt x="171" y="158"/>
                                </a:lnTo>
                                <a:lnTo>
                                  <a:pt x="171" y="155"/>
                                </a:lnTo>
                                <a:lnTo>
                                  <a:pt x="173" y="150"/>
                                </a:lnTo>
                                <a:lnTo>
                                  <a:pt x="176" y="147"/>
                                </a:lnTo>
                                <a:lnTo>
                                  <a:pt x="179" y="142"/>
                                </a:lnTo>
                                <a:lnTo>
                                  <a:pt x="179" y="134"/>
                                </a:lnTo>
                                <a:lnTo>
                                  <a:pt x="181" y="129"/>
                                </a:lnTo>
                                <a:lnTo>
                                  <a:pt x="181" y="124"/>
                                </a:lnTo>
                                <a:lnTo>
                                  <a:pt x="184" y="121"/>
                                </a:lnTo>
                                <a:lnTo>
                                  <a:pt x="184" y="116"/>
                                </a:lnTo>
                                <a:lnTo>
                                  <a:pt x="187" y="113"/>
                                </a:lnTo>
                                <a:lnTo>
                                  <a:pt x="187" y="111"/>
                                </a:lnTo>
                                <a:lnTo>
                                  <a:pt x="187" y="105"/>
                                </a:lnTo>
                                <a:lnTo>
                                  <a:pt x="187" y="100"/>
                                </a:lnTo>
                                <a:lnTo>
                                  <a:pt x="187" y="95"/>
                                </a:lnTo>
                                <a:lnTo>
                                  <a:pt x="187" y="92"/>
                                </a:lnTo>
                                <a:lnTo>
                                  <a:pt x="184" y="92"/>
                                </a:lnTo>
                                <a:lnTo>
                                  <a:pt x="181" y="92"/>
                                </a:lnTo>
                                <a:lnTo>
                                  <a:pt x="173" y="98"/>
                                </a:lnTo>
                                <a:lnTo>
                                  <a:pt x="168" y="103"/>
                                </a:lnTo>
                                <a:lnTo>
                                  <a:pt x="163" y="105"/>
                                </a:lnTo>
                                <a:lnTo>
                                  <a:pt x="158" y="108"/>
                                </a:lnTo>
                                <a:lnTo>
                                  <a:pt x="152" y="113"/>
                                </a:lnTo>
                                <a:lnTo>
                                  <a:pt x="150" y="119"/>
                                </a:lnTo>
                                <a:lnTo>
                                  <a:pt x="145" y="121"/>
                                </a:lnTo>
                                <a:lnTo>
                                  <a:pt x="139" y="126"/>
                                </a:lnTo>
                                <a:lnTo>
                                  <a:pt x="142" y="132"/>
                                </a:lnTo>
                                <a:lnTo>
                                  <a:pt x="145" y="137"/>
                                </a:lnTo>
                                <a:lnTo>
                                  <a:pt x="150" y="132"/>
                                </a:lnTo>
                                <a:lnTo>
                                  <a:pt x="152" y="126"/>
                                </a:lnTo>
                                <a:lnTo>
                                  <a:pt x="160" y="119"/>
                                </a:lnTo>
                                <a:lnTo>
                                  <a:pt x="168" y="108"/>
                                </a:lnTo>
                                <a:lnTo>
                                  <a:pt x="171" y="108"/>
                                </a:lnTo>
                                <a:lnTo>
                                  <a:pt x="173" y="105"/>
                                </a:lnTo>
                                <a:lnTo>
                                  <a:pt x="173" y="116"/>
                                </a:lnTo>
                                <a:lnTo>
                                  <a:pt x="168" y="126"/>
                                </a:lnTo>
                                <a:lnTo>
                                  <a:pt x="171" y="129"/>
                                </a:lnTo>
                                <a:lnTo>
                                  <a:pt x="173" y="134"/>
                                </a:lnTo>
                                <a:lnTo>
                                  <a:pt x="171" y="137"/>
                                </a:lnTo>
                                <a:lnTo>
                                  <a:pt x="168" y="140"/>
                                </a:lnTo>
                                <a:lnTo>
                                  <a:pt x="166" y="140"/>
                                </a:lnTo>
                                <a:lnTo>
                                  <a:pt x="163" y="145"/>
                                </a:lnTo>
                                <a:lnTo>
                                  <a:pt x="158" y="147"/>
                                </a:lnTo>
                                <a:lnTo>
                                  <a:pt x="152" y="150"/>
                                </a:lnTo>
                                <a:lnTo>
                                  <a:pt x="152" y="158"/>
                                </a:lnTo>
                                <a:lnTo>
                                  <a:pt x="160" y="155"/>
                                </a:lnTo>
                                <a:lnTo>
                                  <a:pt x="166" y="158"/>
                                </a:lnTo>
                                <a:lnTo>
                                  <a:pt x="160" y="166"/>
                                </a:lnTo>
                                <a:lnTo>
                                  <a:pt x="150" y="171"/>
                                </a:lnTo>
                                <a:lnTo>
                                  <a:pt x="147" y="171"/>
                                </a:lnTo>
                                <a:lnTo>
                                  <a:pt x="142" y="176"/>
                                </a:lnTo>
                                <a:lnTo>
                                  <a:pt x="142" y="182"/>
                                </a:lnTo>
                                <a:lnTo>
                                  <a:pt x="147" y="182"/>
                                </a:lnTo>
                                <a:lnTo>
                                  <a:pt x="152" y="184"/>
                                </a:lnTo>
                                <a:lnTo>
                                  <a:pt x="147" y="187"/>
                                </a:lnTo>
                                <a:lnTo>
                                  <a:pt x="142" y="190"/>
                                </a:lnTo>
                                <a:lnTo>
                                  <a:pt x="139" y="192"/>
                                </a:lnTo>
                                <a:lnTo>
                                  <a:pt x="134" y="192"/>
                                </a:lnTo>
                                <a:lnTo>
                                  <a:pt x="134" y="195"/>
                                </a:lnTo>
                                <a:lnTo>
                                  <a:pt x="131" y="197"/>
                                </a:lnTo>
                                <a:lnTo>
                                  <a:pt x="131" y="203"/>
                                </a:lnTo>
                                <a:lnTo>
                                  <a:pt x="131" y="205"/>
                                </a:lnTo>
                                <a:lnTo>
                                  <a:pt x="129" y="213"/>
                                </a:lnTo>
                                <a:lnTo>
                                  <a:pt x="121" y="216"/>
                                </a:lnTo>
                                <a:lnTo>
                                  <a:pt x="118" y="224"/>
                                </a:lnTo>
                                <a:lnTo>
                                  <a:pt x="118" y="229"/>
                                </a:lnTo>
                                <a:lnTo>
                                  <a:pt x="121" y="232"/>
                                </a:lnTo>
                                <a:lnTo>
                                  <a:pt x="129" y="224"/>
                                </a:lnTo>
                                <a:lnTo>
                                  <a:pt x="137" y="213"/>
                                </a:lnTo>
                                <a:close/>
                                <a:moveTo>
                                  <a:pt x="683" y="140"/>
                                </a:moveTo>
                                <a:lnTo>
                                  <a:pt x="686" y="134"/>
                                </a:lnTo>
                                <a:lnTo>
                                  <a:pt x="683" y="129"/>
                                </a:lnTo>
                                <a:lnTo>
                                  <a:pt x="681" y="124"/>
                                </a:lnTo>
                                <a:lnTo>
                                  <a:pt x="676" y="121"/>
                                </a:lnTo>
                                <a:lnTo>
                                  <a:pt x="673" y="129"/>
                                </a:lnTo>
                                <a:lnTo>
                                  <a:pt x="673" y="137"/>
                                </a:lnTo>
                                <a:lnTo>
                                  <a:pt x="676" y="142"/>
                                </a:lnTo>
                                <a:lnTo>
                                  <a:pt x="678" y="147"/>
                                </a:lnTo>
                                <a:lnTo>
                                  <a:pt x="681" y="145"/>
                                </a:lnTo>
                                <a:lnTo>
                                  <a:pt x="683" y="140"/>
                                </a:lnTo>
                                <a:close/>
                                <a:moveTo>
                                  <a:pt x="123" y="142"/>
                                </a:moveTo>
                                <a:lnTo>
                                  <a:pt x="121" y="145"/>
                                </a:lnTo>
                                <a:lnTo>
                                  <a:pt x="118" y="150"/>
                                </a:lnTo>
                                <a:lnTo>
                                  <a:pt x="118" y="155"/>
                                </a:lnTo>
                                <a:lnTo>
                                  <a:pt x="118" y="158"/>
                                </a:lnTo>
                                <a:lnTo>
                                  <a:pt x="116" y="163"/>
                                </a:lnTo>
                                <a:lnTo>
                                  <a:pt x="113" y="169"/>
                                </a:lnTo>
                                <a:lnTo>
                                  <a:pt x="110" y="174"/>
                                </a:lnTo>
                                <a:lnTo>
                                  <a:pt x="108" y="179"/>
                                </a:lnTo>
                                <a:lnTo>
                                  <a:pt x="108" y="187"/>
                                </a:lnTo>
                                <a:lnTo>
                                  <a:pt x="105" y="195"/>
                                </a:lnTo>
                                <a:lnTo>
                                  <a:pt x="102" y="200"/>
                                </a:lnTo>
                                <a:lnTo>
                                  <a:pt x="102" y="205"/>
                                </a:lnTo>
                                <a:lnTo>
                                  <a:pt x="100" y="208"/>
                                </a:lnTo>
                                <a:lnTo>
                                  <a:pt x="100" y="211"/>
                                </a:lnTo>
                                <a:lnTo>
                                  <a:pt x="100" y="219"/>
                                </a:lnTo>
                                <a:lnTo>
                                  <a:pt x="105" y="224"/>
                                </a:lnTo>
                                <a:lnTo>
                                  <a:pt x="108" y="216"/>
                                </a:lnTo>
                                <a:lnTo>
                                  <a:pt x="110" y="208"/>
                                </a:lnTo>
                                <a:lnTo>
                                  <a:pt x="110" y="205"/>
                                </a:lnTo>
                                <a:lnTo>
                                  <a:pt x="113" y="203"/>
                                </a:lnTo>
                                <a:lnTo>
                                  <a:pt x="116" y="192"/>
                                </a:lnTo>
                                <a:lnTo>
                                  <a:pt x="113" y="179"/>
                                </a:lnTo>
                                <a:lnTo>
                                  <a:pt x="116" y="176"/>
                                </a:lnTo>
                                <a:lnTo>
                                  <a:pt x="118" y="176"/>
                                </a:lnTo>
                                <a:lnTo>
                                  <a:pt x="121" y="176"/>
                                </a:lnTo>
                                <a:lnTo>
                                  <a:pt x="123" y="169"/>
                                </a:lnTo>
                                <a:lnTo>
                                  <a:pt x="121" y="161"/>
                                </a:lnTo>
                                <a:lnTo>
                                  <a:pt x="123" y="155"/>
                                </a:lnTo>
                                <a:lnTo>
                                  <a:pt x="126" y="153"/>
                                </a:lnTo>
                                <a:lnTo>
                                  <a:pt x="131" y="155"/>
                                </a:lnTo>
                                <a:lnTo>
                                  <a:pt x="134" y="158"/>
                                </a:lnTo>
                                <a:lnTo>
                                  <a:pt x="137" y="150"/>
                                </a:lnTo>
                                <a:lnTo>
                                  <a:pt x="137" y="142"/>
                                </a:lnTo>
                                <a:lnTo>
                                  <a:pt x="134" y="140"/>
                                </a:lnTo>
                                <a:lnTo>
                                  <a:pt x="131" y="140"/>
                                </a:lnTo>
                                <a:lnTo>
                                  <a:pt x="126" y="140"/>
                                </a:lnTo>
                                <a:lnTo>
                                  <a:pt x="123" y="142"/>
                                </a:lnTo>
                                <a:close/>
                                <a:moveTo>
                                  <a:pt x="712" y="190"/>
                                </a:moveTo>
                                <a:lnTo>
                                  <a:pt x="712" y="190"/>
                                </a:lnTo>
                                <a:lnTo>
                                  <a:pt x="712" y="187"/>
                                </a:lnTo>
                                <a:lnTo>
                                  <a:pt x="712" y="182"/>
                                </a:lnTo>
                                <a:lnTo>
                                  <a:pt x="710" y="176"/>
                                </a:lnTo>
                                <a:lnTo>
                                  <a:pt x="707" y="171"/>
                                </a:lnTo>
                                <a:lnTo>
                                  <a:pt x="705" y="166"/>
                                </a:lnTo>
                                <a:lnTo>
                                  <a:pt x="705" y="163"/>
                                </a:lnTo>
                                <a:lnTo>
                                  <a:pt x="705" y="158"/>
                                </a:lnTo>
                                <a:lnTo>
                                  <a:pt x="702" y="153"/>
                                </a:lnTo>
                                <a:lnTo>
                                  <a:pt x="699" y="150"/>
                                </a:lnTo>
                                <a:lnTo>
                                  <a:pt x="697" y="142"/>
                                </a:lnTo>
                                <a:lnTo>
                                  <a:pt x="691" y="140"/>
                                </a:lnTo>
                                <a:lnTo>
                                  <a:pt x="689" y="153"/>
                                </a:lnTo>
                                <a:lnTo>
                                  <a:pt x="691" y="163"/>
                                </a:lnTo>
                                <a:lnTo>
                                  <a:pt x="694" y="161"/>
                                </a:lnTo>
                                <a:lnTo>
                                  <a:pt x="699" y="161"/>
                                </a:lnTo>
                                <a:lnTo>
                                  <a:pt x="699" y="171"/>
                                </a:lnTo>
                                <a:lnTo>
                                  <a:pt x="697" y="182"/>
                                </a:lnTo>
                                <a:lnTo>
                                  <a:pt x="702" y="184"/>
                                </a:lnTo>
                                <a:lnTo>
                                  <a:pt x="705" y="187"/>
                                </a:lnTo>
                                <a:lnTo>
                                  <a:pt x="707" y="197"/>
                                </a:lnTo>
                                <a:lnTo>
                                  <a:pt x="710" y="203"/>
                                </a:lnTo>
                                <a:lnTo>
                                  <a:pt x="712" y="197"/>
                                </a:lnTo>
                                <a:lnTo>
                                  <a:pt x="712" y="190"/>
                                </a:lnTo>
                                <a:close/>
                                <a:moveTo>
                                  <a:pt x="773" y="250"/>
                                </a:moveTo>
                                <a:lnTo>
                                  <a:pt x="773" y="245"/>
                                </a:lnTo>
                                <a:lnTo>
                                  <a:pt x="770" y="242"/>
                                </a:lnTo>
                                <a:lnTo>
                                  <a:pt x="770" y="237"/>
                                </a:lnTo>
                                <a:lnTo>
                                  <a:pt x="768" y="232"/>
                                </a:lnTo>
                                <a:lnTo>
                                  <a:pt x="765" y="229"/>
                                </a:lnTo>
                                <a:lnTo>
                                  <a:pt x="762" y="226"/>
                                </a:lnTo>
                                <a:lnTo>
                                  <a:pt x="760" y="229"/>
                                </a:lnTo>
                                <a:lnTo>
                                  <a:pt x="757" y="237"/>
                                </a:lnTo>
                                <a:lnTo>
                                  <a:pt x="754" y="240"/>
                                </a:lnTo>
                                <a:lnTo>
                                  <a:pt x="752" y="245"/>
                                </a:lnTo>
                                <a:lnTo>
                                  <a:pt x="752" y="247"/>
                                </a:lnTo>
                                <a:lnTo>
                                  <a:pt x="752" y="250"/>
                                </a:lnTo>
                                <a:lnTo>
                                  <a:pt x="752" y="253"/>
                                </a:lnTo>
                                <a:lnTo>
                                  <a:pt x="749" y="258"/>
                                </a:lnTo>
                                <a:lnTo>
                                  <a:pt x="754" y="261"/>
                                </a:lnTo>
                                <a:lnTo>
                                  <a:pt x="760" y="263"/>
                                </a:lnTo>
                                <a:lnTo>
                                  <a:pt x="760" y="258"/>
                                </a:lnTo>
                                <a:lnTo>
                                  <a:pt x="760" y="253"/>
                                </a:lnTo>
                                <a:lnTo>
                                  <a:pt x="762" y="247"/>
                                </a:lnTo>
                                <a:lnTo>
                                  <a:pt x="768" y="247"/>
                                </a:lnTo>
                                <a:lnTo>
                                  <a:pt x="768" y="250"/>
                                </a:lnTo>
                                <a:lnTo>
                                  <a:pt x="770" y="253"/>
                                </a:lnTo>
                                <a:lnTo>
                                  <a:pt x="773" y="250"/>
                                </a:lnTo>
                                <a:close/>
                                <a:moveTo>
                                  <a:pt x="55" y="258"/>
                                </a:moveTo>
                                <a:lnTo>
                                  <a:pt x="60" y="258"/>
                                </a:lnTo>
                                <a:lnTo>
                                  <a:pt x="63" y="261"/>
                                </a:lnTo>
                                <a:lnTo>
                                  <a:pt x="63" y="266"/>
                                </a:lnTo>
                                <a:lnTo>
                                  <a:pt x="63" y="271"/>
                                </a:lnTo>
                                <a:lnTo>
                                  <a:pt x="63" y="274"/>
                                </a:lnTo>
                                <a:lnTo>
                                  <a:pt x="66" y="276"/>
                                </a:lnTo>
                                <a:lnTo>
                                  <a:pt x="63" y="279"/>
                                </a:lnTo>
                                <a:lnTo>
                                  <a:pt x="63" y="284"/>
                                </a:lnTo>
                                <a:lnTo>
                                  <a:pt x="63" y="287"/>
                                </a:lnTo>
                                <a:lnTo>
                                  <a:pt x="60" y="290"/>
                                </a:lnTo>
                                <a:lnTo>
                                  <a:pt x="63" y="292"/>
                                </a:lnTo>
                                <a:lnTo>
                                  <a:pt x="63" y="295"/>
                                </a:lnTo>
                                <a:lnTo>
                                  <a:pt x="66" y="295"/>
                                </a:lnTo>
                                <a:lnTo>
                                  <a:pt x="68" y="292"/>
                                </a:lnTo>
                                <a:lnTo>
                                  <a:pt x="74" y="290"/>
                                </a:lnTo>
                                <a:lnTo>
                                  <a:pt x="74" y="295"/>
                                </a:lnTo>
                                <a:lnTo>
                                  <a:pt x="74" y="297"/>
                                </a:lnTo>
                                <a:lnTo>
                                  <a:pt x="74" y="300"/>
                                </a:lnTo>
                                <a:lnTo>
                                  <a:pt x="68" y="305"/>
                                </a:lnTo>
                                <a:lnTo>
                                  <a:pt x="66" y="311"/>
                                </a:lnTo>
                                <a:lnTo>
                                  <a:pt x="63" y="316"/>
                                </a:lnTo>
                                <a:lnTo>
                                  <a:pt x="63" y="321"/>
                                </a:lnTo>
                                <a:lnTo>
                                  <a:pt x="66" y="321"/>
                                </a:lnTo>
                                <a:lnTo>
                                  <a:pt x="68" y="319"/>
                                </a:lnTo>
                                <a:lnTo>
                                  <a:pt x="74" y="311"/>
                                </a:lnTo>
                                <a:lnTo>
                                  <a:pt x="81" y="303"/>
                                </a:lnTo>
                                <a:lnTo>
                                  <a:pt x="79" y="300"/>
                                </a:lnTo>
                                <a:lnTo>
                                  <a:pt x="79" y="297"/>
                                </a:lnTo>
                                <a:lnTo>
                                  <a:pt x="79" y="292"/>
                                </a:lnTo>
                                <a:lnTo>
                                  <a:pt x="76" y="287"/>
                                </a:lnTo>
                                <a:lnTo>
                                  <a:pt x="76" y="284"/>
                                </a:lnTo>
                                <a:lnTo>
                                  <a:pt x="76" y="279"/>
                                </a:lnTo>
                                <a:lnTo>
                                  <a:pt x="71" y="274"/>
                                </a:lnTo>
                                <a:lnTo>
                                  <a:pt x="68" y="271"/>
                                </a:lnTo>
                                <a:lnTo>
                                  <a:pt x="66" y="263"/>
                                </a:lnTo>
                                <a:lnTo>
                                  <a:pt x="66" y="255"/>
                                </a:lnTo>
                                <a:lnTo>
                                  <a:pt x="66" y="250"/>
                                </a:lnTo>
                                <a:lnTo>
                                  <a:pt x="63" y="245"/>
                                </a:lnTo>
                                <a:lnTo>
                                  <a:pt x="60" y="247"/>
                                </a:lnTo>
                                <a:lnTo>
                                  <a:pt x="58" y="250"/>
                                </a:lnTo>
                                <a:lnTo>
                                  <a:pt x="55" y="253"/>
                                </a:lnTo>
                                <a:lnTo>
                                  <a:pt x="55" y="258"/>
                                </a:lnTo>
                                <a:close/>
                                <a:moveTo>
                                  <a:pt x="773" y="255"/>
                                </a:moveTo>
                                <a:lnTo>
                                  <a:pt x="773" y="255"/>
                                </a:lnTo>
                                <a:lnTo>
                                  <a:pt x="773" y="253"/>
                                </a:lnTo>
                                <a:lnTo>
                                  <a:pt x="773" y="255"/>
                                </a:lnTo>
                                <a:close/>
                                <a:moveTo>
                                  <a:pt x="778" y="392"/>
                                </a:moveTo>
                                <a:lnTo>
                                  <a:pt x="778" y="392"/>
                                </a:lnTo>
                                <a:lnTo>
                                  <a:pt x="781" y="390"/>
                                </a:lnTo>
                                <a:lnTo>
                                  <a:pt x="783" y="387"/>
                                </a:lnTo>
                                <a:lnTo>
                                  <a:pt x="786" y="384"/>
                                </a:lnTo>
                                <a:lnTo>
                                  <a:pt x="786" y="382"/>
                                </a:lnTo>
                                <a:lnTo>
                                  <a:pt x="789" y="382"/>
                                </a:lnTo>
                                <a:lnTo>
                                  <a:pt x="789" y="379"/>
                                </a:lnTo>
                                <a:lnTo>
                                  <a:pt x="791" y="379"/>
                                </a:lnTo>
                                <a:lnTo>
                                  <a:pt x="791" y="376"/>
                                </a:lnTo>
                                <a:lnTo>
                                  <a:pt x="791" y="374"/>
                                </a:lnTo>
                                <a:lnTo>
                                  <a:pt x="794" y="368"/>
                                </a:lnTo>
                                <a:lnTo>
                                  <a:pt x="797" y="361"/>
                                </a:lnTo>
                                <a:lnTo>
                                  <a:pt x="797" y="358"/>
                                </a:lnTo>
                                <a:lnTo>
                                  <a:pt x="797" y="355"/>
                                </a:lnTo>
                                <a:lnTo>
                                  <a:pt x="797" y="353"/>
                                </a:lnTo>
                                <a:lnTo>
                                  <a:pt x="797" y="347"/>
                                </a:lnTo>
                                <a:lnTo>
                                  <a:pt x="797" y="342"/>
                                </a:lnTo>
                                <a:lnTo>
                                  <a:pt x="799" y="340"/>
                                </a:lnTo>
                                <a:lnTo>
                                  <a:pt x="797" y="332"/>
                                </a:lnTo>
                                <a:lnTo>
                                  <a:pt x="797" y="324"/>
                                </a:lnTo>
                                <a:lnTo>
                                  <a:pt x="797" y="321"/>
                                </a:lnTo>
                                <a:lnTo>
                                  <a:pt x="797" y="316"/>
                                </a:lnTo>
                                <a:lnTo>
                                  <a:pt x="797" y="303"/>
                                </a:lnTo>
                                <a:lnTo>
                                  <a:pt x="794" y="287"/>
                                </a:lnTo>
                                <a:lnTo>
                                  <a:pt x="789" y="279"/>
                                </a:lnTo>
                                <a:lnTo>
                                  <a:pt x="783" y="269"/>
                                </a:lnTo>
                                <a:lnTo>
                                  <a:pt x="781" y="261"/>
                                </a:lnTo>
                                <a:lnTo>
                                  <a:pt x="773" y="255"/>
                                </a:lnTo>
                                <a:lnTo>
                                  <a:pt x="773" y="258"/>
                                </a:lnTo>
                                <a:lnTo>
                                  <a:pt x="773" y="266"/>
                                </a:lnTo>
                                <a:lnTo>
                                  <a:pt x="775" y="274"/>
                                </a:lnTo>
                                <a:lnTo>
                                  <a:pt x="775" y="279"/>
                                </a:lnTo>
                                <a:lnTo>
                                  <a:pt x="775" y="287"/>
                                </a:lnTo>
                                <a:lnTo>
                                  <a:pt x="778" y="287"/>
                                </a:lnTo>
                                <a:lnTo>
                                  <a:pt x="781" y="287"/>
                                </a:lnTo>
                                <a:lnTo>
                                  <a:pt x="786" y="287"/>
                                </a:lnTo>
                                <a:lnTo>
                                  <a:pt x="786" y="290"/>
                                </a:lnTo>
                                <a:lnTo>
                                  <a:pt x="786" y="295"/>
                                </a:lnTo>
                                <a:lnTo>
                                  <a:pt x="783" y="295"/>
                                </a:lnTo>
                                <a:lnTo>
                                  <a:pt x="783" y="297"/>
                                </a:lnTo>
                                <a:lnTo>
                                  <a:pt x="783" y="300"/>
                                </a:lnTo>
                                <a:lnTo>
                                  <a:pt x="781" y="305"/>
                                </a:lnTo>
                                <a:lnTo>
                                  <a:pt x="778" y="305"/>
                                </a:lnTo>
                                <a:lnTo>
                                  <a:pt x="778" y="308"/>
                                </a:lnTo>
                                <a:lnTo>
                                  <a:pt x="775" y="313"/>
                                </a:lnTo>
                                <a:lnTo>
                                  <a:pt x="775" y="316"/>
                                </a:lnTo>
                                <a:lnTo>
                                  <a:pt x="775" y="319"/>
                                </a:lnTo>
                                <a:lnTo>
                                  <a:pt x="778" y="319"/>
                                </a:lnTo>
                                <a:lnTo>
                                  <a:pt x="781" y="316"/>
                                </a:lnTo>
                                <a:lnTo>
                                  <a:pt x="786" y="313"/>
                                </a:lnTo>
                                <a:lnTo>
                                  <a:pt x="789" y="313"/>
                                </a:lnTo>
                                <a:lnTo>
                                  <a:pt x="791" y="316"/>
                                </a:lnTo>
                                <a:lnTo>
                                  <a:pt x="791" y="319"/>
                                </a:lnTo>
                                <a:lnTo>
                                  <a:pt x="789" y="324"/>
                                </a:lnTo>
                                <a:lnTo>
                                  <a:pt x="783" y="329"/>
                                </a:lnTo>
                                <a:lnTo>
                                  <a:pt x="781" y="332"/>
                                </a:lnTo>
                                <a:lnTo>
                                  <a:pt x="778" y="334"/>
                                </a:lnTo>
                                <a:lnTo>
                                  <a:pt x="778" y="337"/>
                                </a:lnTo>
                                <a:lnTo>
                                  <a:pt x="775" y="342"/>
                                </a:lnTo>
                                <a:lnTo>
                                  <a:pt x="775" y="345"/>
                                </a:lnTo>
                                <a:lnTo>
                                  <a:pt x="781" y="347"/>
                                </a:lnTo>
                                <a:lnTo>
                                  <a:pt x="783" y="350"/>
                                </a:lnTo>
                                <a:lnTo>
                                  <a:pt x="781" y="353"/>
                                </a:lnTo>
                                <a:lnTo>
                                  <a:pt x="781" y="355"/>
                                </a:lnTo>
                                <a:lnTo>
                                  <a:pt x="778" y="358"/>
                                </a:lnTo>
                                <a:lnTo>
                                  <a:pt x="775" y="361"/>
                                </a:lnTo>
                                <a:lnTo>
                                  <a:pt x="775" y="371"/>
                                </a:lnTo>
                                <a:lnTo>
                                  <a:pt x="775" y="382"/>
                                </a:lnTo>
                                <a:lnTo>
                                  <a:pt x="775" y="387"/>
                                </a:lnTo>
                                <a:lnTo>
                                  <a:pt x="778" y="392"/>
                                </a:lnTo>
                                <a:close/>
                                <a:moveTo>
                                  <a:pt x="50" y="261"/>
                                </a:moveTo>
                                <a:lnTo>
                                  <a:pt x="45" y="269"/>
                                </a:lnTo>
                                <a:lnTo>
                                  <a:pt x="42" y="274"/>
                                </a:lnTo>
                                <a:lnTo>
                                  <a:pt x="45" y="279"/>
                                </a:lnTo>
                                <a:lnTo>
                                  <a:pt x="47" y="287"/>
                                </a:lnTo>
                                <a:lnTo>
                                  <a:pt x="47" y="284"/>
                                </a:lnTo>
                                <a:lnTo>
                                  <a:pt x="50" y="284"/>
                                </a:lnTo>
                                <a:lnTo>
                                  <a:pt x="53" y="274"/>
                                </a:lnTo>
                                <a:lnTo>
                                  <a:pt x="53" y="261"/>
                                </a:lnTo>
                                <a:lnTo>
                                  <a:pt x="50" y="261"/>
                                </a:lnTo>
                                <a:close/>
                                <a:moveTo>
                                  <a:pt x="754" y="274"/>
                                </a:moveTo>
                                <a:lnTo>
                                  <a:pt x="754" y="279"/>
                                </a:lnTo>
                                <a:lnTo>
                                  <a:pt x="757" y="282"/>
                                </a:lnTo>
                                <a:lnTo>
                                  <a:pt x="754" y="284"/>
                                </a:lnTo>
                                <a:lnTo>
                                  <a:pt x="752" y="287"/>
                                </a:lnTo>
                                <a:lnTo>
                                  <a:pt x="747" y="287"/>
                                </a:lnTo>
                                <a:lnTo>
                                  <a:pt x="744" y="290"/>
                                </a:lnTo>
                                <a:lnTo>
                                  <a:pt x="741" y="295"/>
                                </a:lnTo>
                                <a:lnTo>
                                  <a:pt x="744" y="300"/>
                                </a:lnTo>
                                <a:lnTo>
                                  <a:pt x="747" y="297"/>
                                </a:lnTo>
                                <a:lnTo>
                                  <a:pt x="749" y="300"/>
                                </a:lnTo>
                                <a:lnTo>
                                  <a:pt x="752" y="305"/>
                                </a:lnTo>
                                <a:lnTo>
                                  <a:pt x="747" y="305"/>
                                </a:lnTo>
                                <a:lnTo>
                                  <a:pt x="744" y="303"/>
                                </a:lnTo>
                                <a:lnTo>
                                  <a:pt x="739" y="305"/>
                                </a:lnTo>
                                <a:lnTo>
                                  <a:pt x="741" y="313"/>
                                </a:lnTo>
                                <a:lnTo>
                                  <a:pt x="747" y="319"/>
                                </a:lnTo>
                                <a:lnTo>
                                  <a:pt x="752" y="324"/>
                                </a:lnTo>
                                <a:lnTo>
                                  <a:pt x="752" y="326"/>
                                </a:lnTo>
                                <a:lnTo>
                                  <a:pt x="749" y="329"/>
                                </a:lnTo>
                                <a:lnTo>
                                  <a:pt x="747" y="332"/>
                                </a:lnTo>
                                <a:lnTo>
                                  <a:pt x="744" y="332"/>
                                </a:lnTo>
                                <a:lnTo>
                                  <a:pt x="741" y="332"/>
                                </a:lnTo>
                                <a:lnTo>
                                  <a:pt x="741" y="340"/>
                                </a:lnTo>
                                <a:lnTo>
                                  <a:pt x="744" y="345"/>
                                </a:lnTo>
                                <a:lnTo>
                                  <a:pt x="747" y="345"/>
                                </a:lnTo>
                                <a:lnTo>
                                  <a:pt x="749" y="345"/>
                                </a:lnTo>
                                <a:lnTo>
                                  <a:pt x="749" y="347"/>
                                </a:lnTo>
                                <a:lnTo>
                                  <a:pt x="749" y="350"/>
                                </a:lnTo>
                                <a:lnTo>
                                  <a:pt x="749" y="355"/>
                                </a:lnTo>
                                <a:lnTo>
                                  <a:pt x="749" y="361"/>
                                </a:lnTo>
                                <a:lnTo>
                                  <a:pt x="749" y="366"/>
                                </a:lnTo>
                                <a:lnTo>
                                  <a:pt x="749" y="368"/>
                                </a:lnTo>
                                <a:lnTo>
                                  <a:pt x="752" y="376"/>
                                </a:lnTo>
                                <a:lnTo>
                                  <a:pt x="754" y="384"/>
                                </a:lnTo>
                                <a:lnTo>
                                  <a:pt x="757" y="387"/>
                                </a:lnTo>
                                <a:lnTo>
                                  <a:pt x="760" y="390"/>
                                </a:lnTo>
                                <a:lnTo>
                                  <a:pt x="762" y="390"/>
                                </a:lnTo>
                                <a:lnTo>
                                  <a:pt x="762" y="387"/>
                                </a:lnTo>
                                <a:lnTo>
                                  <a:pt x="762" y="379"/>
                                </a:lnTo>
                                <a:lnTo>
                                  <a:pt x="762" y="371"/>
                                </a:lnTo>
                                <a:lnTo>
                                  <a:pt x="765" y="368"/>
                                </a:lnTo>
                                <a:lnTo>
                                  <a:pt x="762" y="366"/>
                                </a:lnTo>
                                <a:lnTo>
                                  <a:pt x="762" y="363"/>
                                </a:lnTo>
                                <a:lnTo>
                                  <a:pt x="762" y="361"/>
                                </a:lnTo>
                                <a:lnTo>
                                  <a:pt x="762" y="355"/>
                                </a:lnTo>
                                <a:lnTo>
                                  <a:pt x="762" y="350"/>
                                </a:lnTo>
                                <a:lnTo>
                                  <a:pt x="762" y="342"/>
                                </a:lnTo>
                                <a:lnTo>
                                  <a:pt x="762" y="334"/>
                                </a:lnTo>
                                <a:lnTo>
                                  <a:pt x="762" y="332"/>
                                </a:lnTo>
                                <a:lnTo>
                                  <a:pt x="762" y="326"/>
                                </a:lnTo>
                                <a:lnTo>
                                  <a:pt x="762" y="324"/>
                                </a:lnTo>
                                <a:lnTo>
                                  <a:pt x="762" y="319"/>
                                </a:lnTo>
                                <a:lnTo>
                                  <a:pt x="762" y="313"/>
                                </a:lnTo>
                                <a:lnTo>
                                  <a:pt x="762" y="308"/>
                                </a:lnTo>
                                <a:lnTo>
                                  <a:pt x="762" y="305"/>
                                </a:lnTo>
                                <a:lnTo>
                                  <a:pt x="762" y="303"/>
                                </a:lnTo>
                                <a:lnTo>
                                  <a:pt x="762" y="300"/>
                                </a:lnTo>
                                <a:lnTo>
                                  <a:pt x="762" y="297"/>
                                </a:lnTo>
                                <a:lnTo>
                                  <a:pt x="762" y="290"/>
                                </a:lnTo>
                                <a:lnTo>
                                  <a:pt x="760" y="287"/>
                                </a:lnTo>
                                <a:lnTo>
                                  <a:pt x="760" y="276"/>
                                </a:lnTo>
                                <a:lnTo>
                                  <a:pt x="760" y="269"/>
                                </a:lnTo>
                                <a:lnTo>
                                  <a:pt x="754" y="271"/>
                                </a:lnTo>
                                <a:lnTo>
                                  <a:pt x="754" y="274"/>
                                </a:lnTo>
                                <a:close/>
                                <a:moveTo>
                                  <a:pt x="50" y="387"/>
                                </a:moveTo>
                                <a:lnTo>
                                  <a:pt x="50" y="382"/>
                                </a:lnTo>
                                <a:lnTo>
                                  <a:pt x="47" y="376"/>
                                </a:lnTo>
                                <a:lnTo>
                                  <a:pt x="50" y="371"/>
                                </a:lnTo>
                                <a:lnTo>
                                  <a:pt x="50" y="366"/>
                                </a:lnTo>
                                <a:lnTo>
                                  <a:pt x="47" y="361"/>
                                </a:lnTo>
                                <a:lnTo>
                                  <a:pt x="50" y="353"/>
                                </a:lnTo>
                                <a:lnTo>
                                  <a:pt x="50" y="350"/>
                                </a:lnTo>
                                <a:lnTo>
                                  <a:pt x="50" y="347"/>
                                </a:lnTo>
                                <a:lnTo>
                                  <a:pt x="50" y="342"/>
                                </a:lnTo>
                                <a:lnTo>
                                  <a:pt x="50" y="337"/>
                                </a:lnTo>
                                <a:lnTo>
                                  <a:pt x="50" y="316"/>
                                </a:lnTo>
                                <a:lnTo>
                                  <a:pt x="50" y="297"/>
                                </a:lnTo>
                                <a:lnTo>
                                  <a:pt x="45" y="295"/>
                                </a:lnTo>
                                <a:lnTo>
                                  <a:pt x="37" y="297"/>
                                </a:lnTo>
                                <a:lnTo>
                                  <a:pt x="34" y="300"/>
                                </a:lnTo>
                                <a:lnTo>
                                  <a:pt x="31" y="305"/>
                                </a:lnTo>
                                <a:lnTo>
                                  <a:pt x="29" y="316"/>
                                </a:lnTo>
                                <a:lnTo>
                                  <a:pt x="26" y="326"/>
                                </a:lnTo>
                                <a:lnTo>
                                  <a:pt x="24" y="334"/>
                                </a:lnTo>
                                <a:lnTo>
                                  <a:pt x="24" y="347"/>
                                </a:lnTo>
                                <a:lnTo>
                                  <a:pt x="24" y="355"/>
                                </a:lnTo>
                                <a:lnTo>
                                  <a:pt x="24" y="363"/>
                                </a:lnTo>
                                <a:lnTo>
                                  <a:pt x="26" y="366"/>
                                </a:lnTo>
                                <a:lnTo>
                                  <a:pt x="29" y="368"/>
                                </a:lnTo>
                                <a:lnTo>
                                  <a:pt x="31" y="374"/>
                                </a:lnTo>
                                <a:lnTo>
                                  <a:pt x="31" y="382"/>
                                </a:lnTo>
                                <a:lnTo>
                                  <a:pt x="31" y="384"/>
                                </a:lnTo>
                                <a:lnTo>
                                  <a:pt x="34" y="387"/>
                                </a:lnTo>
                                <a:lnTo>
                                  <a:pt x="34" y="390"/>
                                </a:lnTo>
                                <a:lnTo>
                                  <a:pt x="34" y="392"/>
                                </a:lnTo>
                                <a:lnTo>
                                  <a:pt x="42" y="400"/>
                                </a:lnTo>
                                <a:lnTo>
                                  <a:pt x="47" y="408"/>
                                </a:lnTo>
                                <a:lnTo>
                                  <a:pt x="50" y="400"/>
                                </a:lnTo>
                                <a:lnTo>
                                  <a:pt x="50" y="387"/>
                                </a:lnTo>
                                <a:close/>
                                <a:moveTo>
                                  <a:pt x="66" y="408"/>
                                </a:moveTo>
                                <a:lnTo>
                                  <a:pt x="68" y="408"/>
                                </a:lnTo>
                                <a:lnTo>
                                  <a:pt x="68" y="405"/>
                                </a:lnTo>
                                <a:lnTo>
                                  <a:pt x="71" y="403"/>
                                </a:lnTo>
                                <a:lnTo>
                                  <a:pt x="71" y="400"/>
                                </a:lnTo>
                                <a:lnTo>
                                  <a:pt x="74" y="397"/>
                                </a:lnTo>
                                <a:lnTo>
                                  <a:pt x="74" y="395"/>
                                </a:lnTo>
                                <a:lnTo>
                                  <a:pt x="74" y="392"/>
                                </a:lnTo>
                                <a:lnTo>
                                  <a:pt x="76" y="392"/>
                                </a:lnTo>
                                <a:lnTo>
                                  <a:pt x="76" y="384"/>
                                </a:lnTo>
                                <a:lnTo>
                                  <a:pt x="76" y="379"/>
                                </a:lnTo>
                                <a:lnTo>
                                  <a:pt x="79" y="374"/>
                                </a:lnTo>
                                <a:lnTo>
                                  <a:pt x="81" y="371"/>
                                </a:lnTo>
                                <a:lnTo>
                                  <a:pt x="81" y="366"/>
                                </a:lnTo>
                                <a:lnTo>
                                  <a:pt x="79" y="361"/>
                                </a:lnTo>
                                <a:lnTo>
                                  <a:pt x="81" y="355"/>
                                </a:lnTo>
                                <a:lnTo>
                                  <a:pt x="84" y="350"/>
                                </a:lnTo>
                                <a:lnTo>
                                  <a:pt x="84" y="347"/>
                                </a:lnTo>
                                <a:lnTo>
                                  <a:pt x="84" y="342"/>
                                </a:lnTo>
                                <a:lnTo>
                                  <a:pt x="84" y="337"/>
                                </a:lnTo>
                                <a:lnTo>
                                  <a:pt x="84" y="334"/>
                                </a:lnTo>
                                <a:lnTo>
                                  <a:pt x="81" y="332"/>
                                </a:lnTo>
                                <a:lnTo>
                                  <a:pt x="81" y="326"/>
                                </a:lnTo>
                                <a:lnTo>
                                  <a:pt x="79" y="324"/>
                                </a:lnTo>
                                <a:lnTo>
                                  <a:pt x="76" y="324"/>
                                </a:lnTo>
                                <a:lnTo>
                                  <a:pt x="74" y="326"/>
                                </a:lnTo>
                                <a:lnTo>
                                  <a:pt x="68" y="329"/>
                                </a:lnTo>
                                <a:lnTo>
                                  <a:pt x="66" y="334"/>
                                </a:lnTo>
                                <a:lnTo>
                                  <a:pt x="63" y="340"/>
                                </a:lnTo>
                                <a:lnTo>
                                  <a:pt x="60" y="347"/>
                                </a:lnTo>
                                <a:lnTo>
                                  <a:pt x="66" y="347"/>
                                </a:lnTo>
                                <a:lnTo>
                                  <a:pt x="71" y="342"/>
                                </a:lnTo>
                                <a:lnTo>
                                  <a:pt x="74" y="342"/>
                                </a:lnTo>
                                <a:lnTo>
                                  <a:pt x="76" y="340"/>
                                </a:lnTo>
                                <a:lnTo>
                                  <a:pt x="76" y="342"/>
                                </a:lnTo>
                                <a:lnTo>
                                  <a:pt x="79" y="347"/>
                                </a:lnTo>
                                <a:lnTo>
                                  <a:pt x="74" y="353"/>
                                </a:lnTo>
                                <a:lnTo>
                                  <a:pt x="66" y="358"/>
                                </a:lnTo>
                                <a:lnTo>
                                  <a:pt x="63" y="363"/>
                                </a:lnTo>
                                <a:lnTo>
                                  <a:pt x="60" y="371"/>
                                </a:lnTo>
                                <a:lnTo>
                                  <a:pt x="63" y="374"/>
                                </a:lnTo>
                                <a:lnTo>
                                  <a:pt x="63" y="376"/>
                                </a:lnTo>
                                <a:lnTo>
                                  <a:pt x="63" y="384"/>
                                </a:lnTo>
                                <a:lnTo>
                                  <a:pt x="60" y="392"/>
                                </a:lnTo>
                                <a:lnTo>
                                  <a:pt x="63" y="397"/>
                                </a:lnTo>
                                <a:lnTo>
                                  <a:pt x="66" y="403"/>
                                </a:lnTo>
                                <a:lnTo>
                                  <a:pt x="63" y="405"/>
                                </a:lnTo>
                                <a:lnTo>
                                  <a:pt x="66" y="408"/>
                                </a:lnTo>
                                <a:close/>
                                <a:moveTo>
                                  <a:pt x="87" y="471"/>
                                </a:moveTo>
                                <a:lnTo>
                                  <a:pt x="89" y="468"/>
                                </a:lnTo>
                                <a:lnTo>
                                  <a:pt x="89" y="466"/>
                                </a:lnTo>
                                <a:lnTo>
                                  <a:pt x="95" y="461"/>
                                </a:lnTo>
                                <a:lnTo>
                                  <a:pt x="100" y="455"/>
                                </a:lnTo>
                                <a:lnTo>
                                  <a:pt x="102" y="445"/>
                                </a:lnTo>
                                <a:lnTo>
                                  <a:pt x="110" y="437"/>
                                </a:lnTo>
                                <a:lnTo>
                                  <a:pt x="113" y="429"/>
                                </a:lnTo>
                                <a:lnTo>
                                  <a:pt x="113" y="424"/>
                                </a:lnTo>
                                <a:lnTo>
                                  <a:pt x="118" y="418"/>
                                </a:lnTo>
                                <a:lnTo>
                                  <a:pt x="118" y="413"/>
                                </a:lnTo>
                                <a:lnTo>
                                  <a:pt x="118" y="408"/>
                                </a:lnTo>
                                <a:lnTo>
                                  <a:pt x="118" y="405"/>
                                </a:lnTo>
                                <a:lnTo>
                                  <a:pt x="121" y="397"/>
                                </a:lnTo>
                                <a:lnTo>
                                  <a:pt x="123" y="392"/>
                                </a:lnTo>
                                <a:lnTo>
                                  <a:pt x="123" y="387"/>
                                </a:lnTo>
                                <a:lnTo>
                                  <a:pt x="126" y="384"/>
                                </a:lnTo>
                                <a:lnTo>
                                  <a:pt x="123" y="379"/>
                                </a:lnTo>
                                <a:lnTo>
                                  <a:pt x="123" y="376"/>
                                </a:lnTo>
                                <a:lnTo>
                                  <a:pt x="121" y="371"/>
                                </a:lnTo>
                                <a:lnTo>
                                  <a:pt x="121" y="363"/>
                                </a:lnTo>
                                <a:lnTo>
                                  <a:pt x="123" y="358"/>
                                </a:lnTo>
                                <a:lnTo>
                                  <a:pt x="123" y="350"/>
                                </a:lnTo>
                                <a:lnTo>
                                  <a:pt x="123" y="345"/>
                                </a:lnTo>
                                <a:lnTo>
                                  <a:pt x="123" y="337"/>
                                </a:lnTo>
                                <a:lnTo>
                                  <a:pt x="121" y="334"/>
                                </a:lnTo>
                                <a:lnTo>
                                  <a:pt x="121" y="326"/>
                                </a:lnTo>
                                <a:lnTo>
                                  <a:pt x="116" y="326"/>
                                </a:lnTo>
                                <a:lnTo>
                                  <a:pt x="113" y="329"/>
                                </a:lnTo>
                                <a:lnTo>
                                  <a:pt x="110" y="334"/>
                                </a:lnTo>
                                <a:lnTo>
                                  <a:pt x="110" y="337"/>
                                </a:lnTo>
                                <a:lnTo>
                                  <a:pt x="102" y="345"/>
                                </a:lnTo>
                                <a:lnTo>
                                  <a:pt x="95" y="350"/>
                                </a:lnTo>
                                <a:lnTo>
                                  <a:pt x="95" y="355"/>
                                </a:lnTo>
                                <a:lnTo>
                                  <a:pt x="92" y="361"/>
                                </a:lnTo>
                                <a:lnTo>
                                  <a:pt x="95" y="363"/>
                                </a:lnTo>
                                <a:lnTo>
                                  <a:pt x="95" y="371"/>
                                </a:lnTo>
                                <a:lnTo>
                                  <a:pt x="92" y="374"/>
                                </a:lnTo>
                                <a:lnTo>
                                  <a:pt x="89" y="376"/>
                                </a:lnTo>
                                <a:lnTo>
                                  <a:pt x="89" y="382"/>
                                </a:lnTo>
                                <a:lnTo>
                                  <a:pt x="89" y="387"/>
                                </a:lnTo>
                                <a:lnTo>
                                  <a:pt x="89" y="390"/>
                                </a:lnTo>
                                <a:lnTo>
                                  <a:pt x="92" y="390"/>
                                </a:lnTo>
                                <a:lnTo>
                                  <a:pt x="95" y="387"/>
                                </a:lnTo>
                                <a:lnTo>
                                  <a:pt x="95" y="384"/>
                                </a:lnTo>
                                <a:lnTo>
                                  <a:pt x="97" y="379"/>
                                </a:lnTo>
                                <a:lnTo>
                                  <a:pt x="100" y="374"/>
                                </a:lnTo>
                                <a:lnTo>
                                  <a:pt x="100" y="371"/>
                                </a:lnTo>
                                <a:lnTo>
                                  <a:pt x="102" y="368"/>
                                </a:lnTo>
                                <a:lnTo>
                                  <a:pt x="102" y="366"/>
                                </a:lnTo>
                                <a:lnTo>
                                  <a:pt x="102" y="363"/>
                                </a:lnTo>
                                <a:lnTo>
                                  <a:pt x="105" y="361"/>
                                </a:lnTo>
                                <a:lnTo>
                                  <a:pt x="108" y="355"/>
                                </a:lnTo>
                                <a:lnTo>
                                  <a:pt x="110" y="350"/>
                                </a:lnTo>
                                <a:lnTo>
                                  <a:pt x="110" y="345"/>
                                </a:lnTo>
                                <a:lnTo>
                                  <a:pt x="110" y="342"/>
                                </a:lnTo>
                                <a:lnTo>
                                  <a:pt x="110" y="340"/>
                                </a:lnTo>
                                <a:lnTo>
                                  <a:pt x="113" y="337"/>
                                </a:lnTo>
                                <a:lnTo>
                                  <a:pt x="116" y="337"/>
                                </a:lnTo>
                                <a:lnTo>
                                  <a:pt x="118" y="340"/>
                                </a:lnTo>
                                <a:lnTo>
                                  <a:pt x="118" y="347"/>
                                </a:lnTo>
                                <a:lnTo>
                                  <a:pt x="116" y="355"/>
                                </a:lnTo>
                                <a:lnTo>
                                  <a:pt x="116" y="361"/>
                                </a:lnTo>
                                <a:lnTo>
                                  <a:pt x="116" y="363"/>
                                </a:lnTo>
                                <a:lnTo>
                                  <a:pt x="110" y="368"/>
                                </a:lnTo>
                                <a:lnTo>
                                  <a:pt x="110" y="376"/>
                                </a:lnTo>
                                <a:lnTo>
                                  <a:pt x="113" y="379"/>
                                </a:lnTo>
                                <a:lnTo>
                                  <a:pt x="116" y="379"/>
                                </a:lnTo>
                                <a:lnTo>
                                  <a:pt x="113" y="384"/>
                                </a:lnTo>
                                <a:lnTo>
                                  <a:pt x="108" y="387"/>
                                </a:lnTo>
                                <a:lnTo>
                                  <a:pt x="102" y="392"/>
                                </a:lnTo>
                                <a:lnTo>
                                  <a:pt x="100" y="400"/>
                                </a:lnTo>
                                <a:lnTo>
                                  <a:pt x="102" y="403"/>
                                </a:lnTo>
                                <a:lnTo>
                                  <a:pt x="108" y="405"/>
                                </a:lnTo>
                                <a:lnTo>
                                  <a:pt x="97" y="413"/>
                                </a:lnTo>
                                <a:lnTo>
                                  <a:pt x="89" y="421"/>
                                </a:lnTo>
                                <a:lnTo>
                                  <a:pt x="95" y="424"/>
                                </a:lnTo>
                                <a:lnTo>
                                  <a:pt x="100" y="424"/>
                                </a:lnTo>
                                <a:lnTo>
                                  <a:pt x="102" y="426"/>
                                </a:lnTo>
                                <a:lnTo>
                                  <a:pt x="102" y="429"/>
                                </a:lnTo>
                                <a:lnTo>
                                  <a:pt x="95" y="434"/>
                                </a:lnTo>
                                <a:lnTo>
                                  <a:pt x="84" y="440"/>
                                </a:lnTo>
                                <a:lnTo>
                                  <a:pt x="84" y="447"/>
                                </a:lnTo>
                                <a:lnTo>
                                  <a:pt x="87" y="453"/>
                                </a:lnTo>
                                <a:lnTo>
                                  <a:pt x="84" y="458"/>
                                </a:lnTo>
                                <a:lnTo>
                                  <a:pt x="79" y="461"/>
                                </a:lnTo>
                                <a:lnTo>
                                  <a:pt x="79" y="463"/>
                                </a:lnTo>
                                <a:lnTo>
                                  <a:pt x="76" y="466"/>
                                </a:lnTo>
                                <a:lnTo>
                                  <a:pt x="76" y="471"/>
                                </a:lnTo>
                                <a:lnTo>
                                  <a:pt x="74" y="476"/>
                                </a:lnTo>
                                <a:lnTo>
                                  <a:pt x="74" y="482"/>
                                </a:lnTo>
                                <a:lnTo>
                                  <a:pt x="74" y="484"/>
                                </a:lnTo>
                                <a:lnTo>
                                  <a:pt x="81" y="479"/>
                                </a:lnTo>
                                <a:lnTo>
                                  <a:pt x="87" y="471"/>
                                </a:lnTo>
                                <a:close/>
                                <a:moveTo>
                                  <a:pt x="710" y="334"/>
                                </a:moveTo>
                                <a:lnTo>
                                  <a:pt x="707" y="332"/>
                                </a:lnTo>
                                <a:lnTo>
                                  <a:pt x="702" y="326"/>
                                </a:lnTo>
                                <a:lnTo>
                                  <a:pt x="697" y="337"/>
                                </a:lnTo>
                                <a:lnTo>
                                  <a:pt x="697" y="350"/>
                                </a:lnTo>
                                <a:lnTo>
                                  <a:pt x="699" y="355"/>
                                </a:lnTo>
                                <a:lnTo>
                                  <a:pt x="699" y="363"/>
                                </a:lnTo>
                                <a:lnTo>
                                  <a:pt x="705" y="363"/>
                                </a:lnTo>
                                <a:lnTo>
                                  <a:pt x="705" y="368"/>
                                </a:lnTo>
                                <a:lnTo>
                                  <a:pt x="705" y="374"/>
                                </a:lnTo>
                                <a:lnTo>
                                  <a:pt x="705" y="382"/>
                                </a:lnTo>
                                <a:lnTo>
                                  <a:pt x="707" y="384"/>
                                </a:lnTo>
                                <a:lnTo>
                                  <a:pt x="712" y="387"/>
                                </a:lnTo>
                                <a:lnTo>
                                  <a:pt x="715" y="390"/>
                                </a:lnTo>
                                <a:lnTo>
                                  <a:pt x="712" y="395"/>
                                </a:lnTo>
                                <a:lnTo>
                                  <a:pt x="710" y="395"/>
                                </a:lnTo>
                                <a:lnTo>
                                  <a:pt x="707" y="392"/>
                                </a:lnTo>
                                <a:lnTo>
                                  <a:pt x="705" y="397"/>
                                </a:lnTo>
                                <a:lnTo>
                                  <a:pt x="707" y="403"/>
                                </a:lnTo>
                                <a:lnTo>
                                  <a:pt x="715" y="408"/>
                                </a:lnTo>
                                <a:lnTo>
                                  <a:pt x="720" y="413"/>
                                </a:lnTo>
                                <a:lnTo>
                                  <a:pt x="718" y="418"/>
                                </a:lnTo>
                                <a:lnTo>
                                  <a:pt x="718" y="426"/>
                                </a:lnTo>
                                <a:lnTo>
                                  <a:pt x="720" y="429"/>
                                </a:lnTo>
                                <a:lnTo>
                                  <a:pt x="723" y="432"/>
                                </a:lnTo>
                                <a:lnTo>
                                  <a:pt x="728" y="434"/>
                                </a:lnTo>
                                <a:lnTo>
                                  <a:pt x="731" y="437"/>
                                </a:lnTo>
                                <a:lnTo>
                                  <a:pt x="731" y="442"/>
                                </a:lnTo>
                                <a:lnTo>
                                  <a:pt x="731" y="445"/>
                                </a:lnTo>
                                <a:lnTo>
                                  <a:pt x="733" y="450"/>
                                </a:lnTo>
                                <a:lnTo>
                                  <a:pt x="736" y="455"/>
                                </a:lnTo>
                                <a:lnTo>
                                  <a:pt x="739" y="463"/>
                                </a:lnTo>
                                <a:lnTo>
                                  <a:pt x="741" y="468"/>
                                </a:lnTo>
                                <a:lnTo>
                                  <a:pt x="747" y="471"/>
                                </a:lnTo>
                                <a:lnTo>
                                  <a:pt x="747" y="474"/>
                                </a:lnTo>
                                <a:lnTo>
                                  <a:pt x="749" y="474"/>
                                </a:lnTo>
                                <a:lnTo>
                                  <a:pt x="752" y="474"/>
                                </a:lnTo>
                                <a:lnTo>
                                  <a:pt x="752" y="468"/>
                                </a:lnTo>
                                <a:lnTo>
                                  <a:pt x="752" y="463"/>
                                </a:lnTo>
                                <a:lnTo>
                                  <a:pt x="752" y="461"/>
                                </a:lnTo>
                                <a:lnTo>
                                  <a:pt x="752" y="455"/>
                                </a:lnTo>
                                <a:lnTo>
                                  <a:pt x="749" y="453"/>
                                </a:lnTo>
                                <a:lnTo>
                                  <a:pt x="749" y="450"/>
                                </a:lnTo>
                                <a:lnTo>
                                  <a:pt x="749" y="445"/>
                                </a:lnTo>
                                <a:lnTo>
                                  <a:pt x="747" y="437"/>
                                </a:lnTo>
                                <a:lnTo>
                                  <a:pt x="744" y="429"/>
                                </a:lnTo>
                                <a:lnTo>
                                  <a:pt x="741" y="421"/>
                                </a:lnTo>
                                <a:lnTo>
                                  <a:pt x="739" y="413"/>
                                </a:lnTo>
                                <a:lnTo>
                                  <a:pt x="733" y="408"/>
                                </a:lnTo>
                                <a:lnTo>
                                  <a:pt x="731" y="397"/>
                                </a:lnTo>
                                <a:lnTo>
                                  <a:pt x="726" y="395"/>
                                </a:lnTo>
                                <a:lnTo>
                                  <a:pt x="723" y="392"/>
                                </a:lnTo>
                                <a:lnTo>
                                  <a:pt x="720" y="384"/>
                                </a:lnTo>
                                <a:lnTo>
                                  <a:pt x="715" y="376"/>
                                </a:lnTo>
                                <a:lnTo>
                                  <a:pt x="715" y="374"/>
                                </a:lnTo>
                                <a:lnTo>
                                  <a:pt x="715" y="371"/>
                                </a:lnTo>
                                <a:lnTo>
                                  <a:pt x="712" y="366"/>
                                </a:lnTo>
                                <a:lnTo>
                                  <a:pt x="710" y="363"/>
                                </a:lnTo>
                                <a:lnTo>
                                  <a:pt x="710" y="361"/>
                                </a:lnTo>
                                <a:lnTo>
                                  <a:pt x="707" y="355"/>
                                </a:lnTo>
                                <a:lnTo>
                                  <a:pt x="705" y="347"/>
                                </a:lnTo>
                                <a:lnTo>
                                  <a:pt x="705" y="340"/>
                                </a:lnTo>
                                <a:lnTo>
                                  <a:pt x="707" y="337"/>
                                </a:lnTo>
                                <a:lnTo>
                                  <a:pt x="710" y="334"/>
                                </a:lnTo>
                                <a:close/>
                                <a:moveTo>
                                  <a:pt x="728" y="353"/>
                                </a:moveTo>
                                <a:lnTo>
                                  <a:pt x="723" y="350"/>
                                </a:lnTo>
                                <a:lnTo>
                                  <a:pt x="718" y="350"/>
                                </a:lnTo>
                                <a:lnTo>
                                  <a:pt x="720" y="358"/>
                                </a:lnTo>
                                <a:lnTo>
                                  <a:pt x="723" y="361"/>
                                </a:lnTo>
                                <a:lnTo>
                                  <a:pt x="723" y="366"/>
                                </a:lnTo>
                                <a:lnTo>
                                  <a:pt x="726" y="368"/>
                                </a:lnTo>
                                <a:lnTo>
                                  <a:pt x="728" y="363"/>
                                </a:lnTo>
                                <a:lnTo>
                                  <a:pt x="728" y="361"/>
                                </a:lnTo>
                                <a:lnTo>
                                  <a:pt x="731" y="355"/>
                                </a:lnTo>
                                <a:lnTo>
                                  <a:pt x="728" y="353"/>
                                </a:lnTo>
                                <a:close/>
                                <a:moveTo>
                                  <a:pt x="736" y="379"/>
                                </a:moveTo>
                                <a:lnTo>
                                  <a:pt x="733" y="384"/>
                                </a:lnTo>
                                <a:lnTo>
                                  <a:pt x="733" y="390"/>
                                </a:lnTo>
                                <a:lnTo>
                                  <a:pt x="736" y="390"/>
                                </a:lnTo>
                                <a:lnTo>
                                  <a:pt x="739" y="382"/>
                                </a:lnTo>
                                <a:lnTo>
                                  <a:pt x="736" y="379"/>
                                </a:lnTo>
                                <a:close/>
                                <a:moveTo>
                                  <a:pt x="818" y="442"/>
                                </a:moveTo>
                                <a:lnTo>
                                  <a:pt x="812" y="440"/>
                                </a:lnTo>
                                <a:lnTo>
                                  <a:pt x="807" y="442"/>
                                </a:lnTo>
                                <a:lnTo>
                                  <a:pt x="804" y="445"/>
                                </a:lnTo>
                                <a:lnTo>
                                  <a:pt x="799" y="447"/>
                                </a:lnTo>
                                <a:lnTo>
                                  <a:pt x="797" y="450"/>
                                </a:lnTo>
                                <a:lnTo>
                                  <a:pt x="794" y="453"/>
                                </a:lnTo>
                                <a:lnTo>
                                  <a:pt x="789" y="461"/>
                                </a:lnTo>
                                <a:lnTo>
                                  <a:pt x="781" y="466"/>
                                </a:lnTo>
                                <a:lnTo>
                                  <a:pt x="781" y="468"/>
                                </a:lnTo>
                                <a:lnTo>
                                  <a:pt x="775" y="471"/>
                                </a:lnTo>
                                <a:lnTo>
                                  <a:pt x="773" y="474"/>
                                </a:lnTo>
                                <a:lnTo>
                                  <a:pt x="770" y="476"/>
                                </a:lnTo>
                                <a:lnTo>
                                  <a:pt x="768" y="482"/>
                                </a:lnTo>
                                <a:lnTo>
                                  <a:pt x="768" y="490"/>
                                </a:lnTo>
                                <a:lnTo>
                                  <a:pt x="770" y="497"/>
                                </a:lnTo>
                                <a:lnTo>
                                  <a:pt x="768" y="505"/>
                                </a:lnTo>
                                <a:lnTo>
                                  <a:pt x="765" y="511"/>
                                </a:lnTo>
                                <a:lnTo>
                                  <a:pt x="762" y="505"/>
                                </a:lnTo>
                                <a:lnTo>
                                  <a:pt x="760" y="500"/>
                                </a:lnTo>
                                <a:lnTo>
                                  <a:pt x="754" y="503"/>
                                </a:lnTo>
                                <a:lnTo>
                                  <a:pt x="752" y="508"/>
                                </a:lnTo>
                                <a:lnTo>
                                  <a:pt x="749" y="511"/>
                                </a:lnTo>
                                <a:lnTo>
                                  <a:pt x="749" y="516"/>
                                </a:lnTo>
                                <a:lnTo>
                                  <a:pt x="752" y="518"/>
                                </a:lnTo>
                                <a:lnTo>
                                  <a:pt x="754" y="521"/>
                                </a:lnTo>
                                <a:lnTo>
                                  <a:pt x="757" y="526"/>
                                </a:lnTo>
                                <a:lnTo>
                                  <a:pt x="754" y="529"/>
                                </a:lnTo>
                                <a:lnTo>
                                  <a:pt x="752" y="532"/>
                                </a:lnTo>
                                <a:lnTo>
                                  <a:pt x="749" y="532"/>
                                </a:lnTo>
                                <a:lnTo>
                                  <a:pt x="741" y="537"/>
                                </a:lnTo>
                                <a:lnTo>
                                  <a:pt x="741" y="547"/>
                                </a:lnTo>
                                <a:lnTo>
                                  <a:pt x="744" y="547"/>
                                </a:lnTo>
                                <a:lnTo>
                                  <a:pt x="744" y="550"/>
                                </a:lnTo>
                                <a:lnTo>
                                  <a:pt x="744" y="555"/>
                                </a:lnTo>
                                <a:lnTo>
                                  <a:pt x="739" y="558"/>
                                </a:lnTo>
                                <a:lnTo>
                                  <a:pt x="739" y="561"/>
                                </a:lnTo>
                                <a:lnTo>
                                  <a:pt x="739" y="568"/>
                                </a:lnTo>
                                <a:lnTo>
                                  <a:pt x="736" y="574"/>
                                </a:lnTo>
                                <a:lnTo>
                                  <a:pt x="739" y="582"/>
                                </a:lnTo>
                                <a:lnTo>
                                  <a:pt x="739" y="590"/>
                                </a:lnTo>
                                <a:lnTo>
                                  <a:pt x="741" y="590"/>
                                </a:lnTo>
                                <a:lnTo>
                                  <a:pt x="744" y="590"/>
                                </a:lnTo>
                                <a:lnTo>
                                  <a:pt x="744" y="587"/>
                                </a:lnTo>
                                <a:lnTo>
                                  <a:pt x="747" y="582"/>
                                </a:lnTo>
                                <a:lnTo>
                                  <a:pt x="747" y="579"/>
                                </a:lnTo>
                                <a:lnTo>
                                  <a:pt x="749" y="576"/>
                                </a:lnTo>
                                <a:lnTo>
                                  <a:pt x="752" y="568"/>
                                </a:lnTo>
                                <a:lnTo>
                                  <a:pt x="757" y="561"/>
                                </a:lnTo>
                                <a:lnTo>
                                  <a:pt x="760" y="553"/>
                                </a:lnTo>
                                <a:lnTo>
                                  <a:pt x="762" y="545"/>
                                </a:lnTo>
                                <a:lnTo>
                                  <a:pt x="765" y="542"/>
                                </a:lnTo>
                                <a:lnTo>
                                  <a:pt x="765" y="537"/>
                                </a:lnTo>
                                <a:lnTo>
                                  <a:pt x="768" y="534"/>
                                </a:lnTo>
                                <a:lnTo>
                                  <a:pt x="770" y="529"/>
                                </a:lnTo>
                                <a:lnTo>
                                  <a:pt x="775" y="521"/>
                                </a:lnTo>
                                <a:lnTo>
                                  <a:pt x="778" y="511"/>
                                </a:lnTo>
                                <a:lnTo>
                                  <a:pt x="781" y="508"/>
                                </a:lnTo>
                                <a:lnTo>
                                  <a:pt x="781" y="505"/>
                                </a:lnTo>
                                <a:lnTo>
                                  <a:pt x="786" y="497"/>
                                </a:lnTo>
                                <a:lnTo>
                                  <a:pt x="791" y="487"/>
                                </a:lnTo>
                                <a:lnTo>
                                  <a:pt x="791" y="484"/>
                                </a:lnTo>
                                <a:lnTo>
                                  <a:pt x="799" y="468"/>
                                </a:lnTo>
                                <a:lnTo>
                                  <a:pt x="807" y="453"/>
                                </a:lnTo>
                                <a:lnTo>
                                  <a:pt x="810" y="455"/>
                                </a:lnTo>
                                <a:lnTo>
                                  <a:pt x="815" y="455"/>
                                </a:lnTo>
                                <a:lnTo>
                                  <a:pt x="815" y="447"/>
                                </a:lnTo>
                                <a:lnTo>
                                  <a:pt x="818" y="442"/>
                                </a:lnTo>
                                <a:close/>
                                <a:moveTo>
                                  <a:pt x="37" y="455"/>
                                </a:moveTo>
                                <a:lnTo>
                                  <a:pt x="39" y="458"/>
                                </a:lnTo>
                                <a:lnTo>
                                  <a:pt x="42" y="455"/>
                                </a:lnTo>
                                <a:lnTo>
                                  <a:pt x="42" y="453"/>
                                </a:lnTo>
                                <a:lnTo>
                                  <a:pt x="37" y="453"/>
                                </a:lnTo>
                                <a:lnTo>
                                  <a:pt x="37" y="455"/>
                                </a:lnTo>
                                <a:close/>
                                <a:moveTo>
                                  <a:pt x="74" y="516"/>
                                </a:moveTo>
                                <a:lnTo>
                                  <a:pt x="71" y="511"/>
                                </a:lnTo>
                                <a:lnTo>
                                  <a:pt x="66" y="505"/>
                                </a:lnTo>
                                <a:lnTo>
                                  <a:pt x="66" y="503"/>
                                </a:lnTo>
                                <a:lnTo>
                                  <a:pt x="63" y="503"/>
                                </a:lnTo>
                                <a:lnTo>
                                  <a:pt x="63" y="500"/>
                                </a:lnTo>
                                <a:lnTo>
                                  <a:pt x="60" y="497"/>
                                </a:lnTo>
                                <a:lnTo>
                                  <a:pt x="60" y="495"/>
                                </a:lnTo>
                                <a:lnTo>
                                  <a:pt x="55" y="490"/>
                                </a:lnTo>
                                <a:lnTo>
                                  <a:pt x="50" y="484"/>
                                </a:lnTo>
                                <a:lnTo>
                                  <a:pt x="47" y="482"/>
                                </a:lnTo>
                                <a:lnTo>
                                  <a:pt x="45" y="476"/>
                                </a:lnTo>
                                <a:lnTo>
                                  <a:pt x="37" y="466"/>
                                </a:lnTo>
                                <a:lnTo>
                                  <a:pt x="29" y="458"/>
                                </a:lnTo>
                                <a:lnTo>
                                  <a:pt x="26" y="458"/>
                                </a:lnTo>
                                <a:lnTo>
                                  <a:pt x="26" y="455"/>
                                </a:lnTo>
                                <a:lnTo>
                                  <a:pt x="21" y="458"/>
                                </a:lnTo>
                                <a:lnTo>
                                  <a:pt x="18" y="466"/>
                                </a:lnTo>
                                <a:lnTo>
                                  <a:pt x="18" y="471"/>
                                </a:lnTo>
                                <a:lnTo>
                                  <a:pt x="18" y="474"/>
                                </a:lnTo>
                                <a:lnTo>
                                  <a:pt x="18" y="479"/>
                                </a:lnTo>
                                <a:lnTo>
                                  <a:pt x="16" y="482"/>
                                </a:lnTo>
                                <a:lnTo>
                                  <a:pt x="18" y="490"/>
                                </a:lnTo>
                                <a:lnTo>
                                  <a:pt x="21" y="497"/>
                                </a:lnTo>
                                <a:lnTo>
                                  <a:pt x="26" y="503"/>
                                </a:lnTo>
                                <a:lnTo>
                                  <a:pt x="26" y="508"/>
                                </a:lnTo>
                                <a:lnTo>
                                  <a:pt x="24" y="516"/>
                                </a:lnTo>
                                <a:lnTo>
                                  <a:pt x="26" y="524"/>
                                </a:lnTo>
                                <a:lnTo>
                                  <a:pt x="24" y="526"/>
                                </a:lnTo>
                                <a:lnTo>
                                  <a:pt x="24" y="529"/>
                                </a:lnTo>
                                <a:lnTo>
                                  <a:pt x="26" y="534"/>
                                </a:lnTo>
                                <a:lnTo>
                                  <a:pt x="26" y="540"/>
                                </a:lnTo>
                                <a:lnTo>
                                  <a:pt x="29" y="545"/>
                                </a:lnTo>
                                <a:lnTo>
                                  <a:pt x="34" y="547"/>
                                </a:lnTo>
                                <a:lnTo>
                                  <a:pt x="39" y="547"/>
                                </a:lnTo>
                                <a:lnTo>
                                  <a:pt x="45" y="550"/>
                                </a:lnTo>
                                <a:lnTo>
                                  <a:pt x="47" y="553"/>
                                </a:lnTo>
                                <a:lnTo>
                                  <a:pt x="47" y="555"/>
                                </a:lnTo>
                                <a:lnTo>
                                  <a:pt x="45" y="555"/>
                                </a:lnTo>
                                <a:lnTo>
                                  <a:pt x="39" y="555"/>
                                </a:lnTo>
                                <a:lnTo>
                                  <a:pt x="37" y="555"/>
                                </a:lnTo>
                                <a:lnTo>
                                  <a:pt x="37" y="558"/>
                                </a:lnTo>
                                <a:lnTo>
                                  <a:pt x="37" y="561"/>
                                </a:lnTo>
                                <a:lnTo>
                                  <a:pt x="37" y="563"/>
                                </a:lnTo>
                                <a:lnTo>
                                  <a:pt x="39" y="563"/>
                                </a:lnTo>
                                <a:lnTo>
                                  <a:pt x="42" y="566"/>
                                </a:lnTo>
                                <a:lnTo>
                                  <a:pt x="45" y="571"/>
                                </a:lnTo>
                                <a:lnTo>
                                  <a:pt x="53" y="571"/>
                                </a:lnTo>
                                <a:lnTo>
                                  <a:pt x="55" y="576"/>
                                </a:lnTo>
                                <a:lnTo>
                                  <a:pt x="53" y="579"/>
                                </a:lnTo>
                                <a:lnTo>
                                  <a:pt x="55" y="584"/>
                                </a:lnTo>
                                <a:lnTo>
                                  <a:pt x="55" y="587"/>
                                </a:lnTo>
                                <a:lnTo>
                                  <a:pt x="58" y="590"/>
                                </a:lnTo>
                                <a:lnTo>
                                  <a:pt x="63" y="590"/>
                                </a:lnTo>
                                <a:lnTo>
                                  <a:pt x="66" y="595"/>
                                </a:lnTo>
                                <a:lnTo>
                                  <a:pt x="71" y="597"/>
                                </a:lnTo>
                                <a:lnTo>
                                  <a:pt x="74" y="603"/>
                                </a:lnTo>
                                <a:lnTo>
                                  <a:pt x="79" y="605"/>
                                </a:lnTo>
                                <a:lnTo>
                                  <a:pt x="81" y="600"/>
                                </a:lnTo>
                                <a:lnTo>
                                  <a:pt x="81" y="597"/>
                                </a:lnTo>
                                <a:lnTo>
                                  <a:pt x="79" y="592"/>
                                </a:lnTo>
                                <a:lnTo>
                                  <a:pt x="76" y="590"/>
                                </a:lnTo>
                                <a:lnTo>
                                  <a:pt x="74" y="587"/>
                                </a:lnTo>
                                <a:lnTo>
                                  <a:pt x="74" y="584"/>
                                </a:lnTo>
                                <a:lnTo>
                                  <a:pt x="71" y="576"/>
                                </a:lnTo>
                                <a:lnTo>
                                  <a:pt x="66" y="571"/>
                                </a:lnTo>
                                <a:lnTo>
                                  <a:pt x="63" y="563"/>
                                </a:lnTo>
                                <a:lnTo>
                                  <a:pt x="58" y="558"/>
                                </a:lnTo>
                                <a:lnTo>
                                  <a:pt x="55" y="547"/>
                                </a:lnTo>
                                <a:lnTo>
                                  <a:pt x="50" y="540"/>
                                </a:lnTo>
                                <a:lnTo>
                                  <a:pt x="50" y="532"/>
                                </a:lnTo>
                                <a:lnTo>
                                  <a:pt x="45" y="529"/>
                                </a:lnTo>
                                <a:lnTo>
                                  <a:pt x="45" y="524"/>
                                </a:lnTo>
                                <a:lnTo>
                                  <a:pt x="42" y="518"/>
                                </a:lnTo>
                                <a:lnTo>
                                  <a:pt x="42" y="516"/>
                                </a:lnTo>
                                <a:lnTo>
                                  <a:pt x="39" y="516"/>
                                </a:lnTo>
                                <a:lnTo>
                                  <a:pt x="39" y="513"/>
                                </a:lnTo>
                                <a:lnTo>
                                  <a:pt x="37" y="508"/>
                                </a:lnTo>
                                <a:lnTo>
                                  <a:pt x="37" y="503"/>
                                </a:lnTo>
                                <a:lnTo>
                                  <a:pt x="34" y="497"/>
                                </a:lnTo>
                                <a:lnTo>
                                  <a:pt x="31" y="492"/>
                                </a:lnTo>
                                <a:lnTo>
                                  <a:pt x="29" y="484"/>
                                </a:lnTo>
                                <a:lnTo>
                                  <a:pt x="26" y="474"/>
                                </a:lnTo>
                                <a:lnTo>
                                  <a:pt x="24" y="471"/>
                                </a:lnTo>
                                <a:lnTo>
                                  <a:pt x="26" y="468"/>
                                </a:lnTo>
                                <a:lnTo>
                                  <a:pt x="31" y="468"/>
                                </a:lnTo>
                                <a:lnTo>
                                  <a:pt x="34" y="474"/>
                                </a:lnTo>
                                <a:lnTo>
                                  <a:pt x="34" y="482"/>
                                </a:lnTo>
                                <a:lnTo>
                                  <a:pt x="39" y="490"/>
                                </a:lnTo>
                                <a:lnTo>
                                  <a:pt x="42" y="500"/>
                                </a:lnTo>
                                <a:lnTo>
                                  <a:pt x="45" y="503"/>
                                </a:lnTo>
                                <a:lnTo>
                                  <a:pt x="47" y="505"/>
                                </a:lnTo>
                                <a:lnTo>
                                  <a:pt x="53" y="503"/>
                                </a:lnTo>
                                <a:lnTo>
                                  <a:pt x="58" y="505"/>
                                </a:lnTo>
                                <a:lnTo>
                                  <a:pt x="55" y="516"/>
                                </a:lnTo>
                                <a:lnTo>
                                  <a:pt x="55" y="529"/>
                                </a:lnTo>
                                <a:lnTo>
                                  <a:pt x="58" y="529"/>
                                </a:lnTo>
                                <a:lnTo>
                                  <a:pt x="60" y="532"/>
                                </a:lnTo>
                                <a:lnTo>
                                  <a:pt x="63" y="526"/>
                                </a:lnTo>
                                <a:lnTo>
                                  <a:pt x="68" y="521"/>
                                </a:lnTo>
                                <a:lnTo>
                                  <a:pt x="68" y="537"/>
                                </a:lnTo>
                                <a:lnTo>
                                  <a:pt x="71" y="550"/>
                                </a:lnTo>
                                <a:lnTo>
                                  <a:pt x="74" y="547"/>
                                </a:lnTo>
                                <a:lnTo>
                                  <a:pt x="76" y="545"/>
                                </a:lnTo>
                                <a:lnTo>
                                  <a:pt x="79" y="537"/>
                                </a:lnTo>
                                <a:lnTo>
                                  <a:pt x="81" y="529"/>
                                </a:lnTo>
                                <a:lnTo>
                                  <a:pt x="81" y="526"/>
                                </a:lnTo>
                                <a:lnTo>
                                  <a:pt x="79" y="518"/>
                                </a:lnTo>
                                <a:lnTo>
                                  <a:pt x="76" y="518"/>
                                </a:lnTo>
                                <a:lnTo>
                                  <a:pt x="74" y="516"/>
                                </a:lnTo>
                                <a:close/>
                                <a:moveTo>
                                  <a:pt x="812" y="463"/>
                                </a:moveTo>
                                <a:lnTo>
                                  <a:pt x="807" y="474"/>
                                </a:lnTo>
                                <a:lnTo>
                                  <a:pt x="804" y="484"/>
                                </a:lnTo>
                                <a:lnTo>
                                  <a:pt x="799" y="492"/>
                                </a:lnTo>
                                <a:lnTo>
                                  <a:pt x="797" y="497"/>
                                </a:lnTo>
                                <a:lnTo>
                                  <a:pt x="802" y="500"/>
                                </a:lnTo>
                                <a:lnTo>
                                  <a:pt x="810" y="497"/>
                                </a:lnTo>
                                <a:lnTo>
                                  <a:pt x="810" y="490"/>
                                </a:lnTo>
                                <a:lnTo>
                                  <a:pt x="810" y="482"/>
                                </a:lnTo>
                                <a:lnTo>
                                  <a:pt x="815" y="474"/>
                                </a:lnTo>
                                <a:lnTo>
                                  <a:pt x="815" y="463"/>
                                </a:lnTo>
                                <a:lnTo>
                                  <a:pt x="812" y="463"/>
                                </a:lnTo>
                                <a:close/>
                                <a:moveTo>
                                  <a:pt x="789" y="518"/>
                                </a:moveTo>
                                <a:lnTo>
                                  <a:pt x="786" y="521"/>
                                </a:lnTo>
                                <a:lnTo>
                                  <a:pt x="786" y="529"/>
                                </a:lnTo>
                                <a:lnTo>
                                  <a:pt x="794" y="524"/>
                                </a:lnTo>
                                <a:lnTo>
                                  <a:pt x="802" y="521"/>
                                </a:lnTo>
                                <a:lnTo>
                                  <a:pt x="804" y="521"/>
                                </a:lnTo>
                                <a:lnTo>
                                  <a:pt x="802" y="516"/>
                                </a:lnTo>
                                <a:lnTo>
                                  <a:pt x="797" y="513"/>
                                </a:lnTo>
                                <a:lnTo>
                                  <a:pt x="791" y="516"/>
                                </a:lnTo>
                                <a:lnTo>
                                  <a:pt x="789" y="518"/>
                                </a:lnTo>
                                <a:close/>
                                <a:moveTo>
                                  <a:pt x="797" y="532"/>
                                </a:moveTo>
                                <a:lnTo>
                                  <a:pt x="789" y="534"/>
                                </a:lnTo>
                                <a:lnTo>
                                  <a:pt x="781" y="540"/>
                                </a:lnTo>
                                <a:lnTo>
                                  <a:pt x="778" y="540"/>
                                </a:lnTo>
                                <a:lnTo>
                                  <a:pt x="775" y="542"/>
                                </a:lnTo>
                                <a:lnTo>
                                  <a:pt x="773" y="545"/>
                                </a:lnTo>
                                <a:lnTo>
                                  <a:pt x="775" y="547"/>
                                </a:lnTo>
                                <a:lnTo>
                                  <a:pt x="778" y="550"/>
                                </a:lnTo>
                                <a:lnTo>
                                  <a:pt x="781" y="550"/>
                                </a:lnTo>
                                <a:lnTo>
                                  <a:pt x="775" y="555"/>
                                </a:lnTo>
                                <a:lnTo>
                                  <a:pt x="768" y="561"/>
                                </a:lnTo>
                                <a:lnTo>
                                  <a:pt x="762" y="571"/>
                                </a:lnTo>
                                <a:lnTo>
                                  <a:pt x="760" y="579"/>
                                </a:lnTo>
                                <a:lnTo>
                                  <a:pt x="760" y="582"/>
                                </a:lnTo>
                                <a:lnTo>
                                  <a:pt x="757" y="584"/>
                                </a:lnTo>
                                <a:lnTo>
                                  <a:pt x="754" y="587"/>
                                </a:lnTo>
                                <a:lnTo>
                                  <a:pt x="754" y="592"/>
                                </a:lnTo>
                                <a:lnTo>
                                  <a:pt x="754" y="597"/>
                                </a:lnTo>
                                <a:lnTo>
                                  <a:pt x="757" y="597"/>
                                </a:lnTo>
                                <a:lnTo>
                                  <a:pt x="760" y="597"/>
                                </a:lnTo>
                                <a:lnTo>
                                  <a:pt x="762" y="595"/>
                                </a:lnTo>
                                <a:lnTo>
                                  <a:pt x="762" y="592"/>
                                </a:lnTo>
                                <a:lnTo>
                                  <a:pt x="768" y="590"/>
                                </a:lnTo>
                                <a:lnTo>
                                  <a:pt x="770" y="584"/>
                                </a:lnTo>
                                <a:lnTo>
                                  <a:pt x="773" y="584"/>
                                </a:lnTo>
                                <a:lnTo>
                                  <a:pt x="773" y="582"/>
                                </a:lnTo>
                                <a:lnTo>
                                  <a:pt x="775" y="582"/>
                                </a:lnTo>
                                <a:lnTo>
                                  <a:pt x="775" y="579"/>
                                </a:lnTo>
                                <a:lnTo>
                                  <a:pt x="778" y="579"/>
                                </a:lnTo>
                                <a:lnTo>
                                  <a:pt x="778" y="576"/>
                                </a:lnTo>
                                <a:lnTo>
                                  <a:pt x="781" y="571"/>
                                </a:lnTo>
                                <a:lnTo>
                                  <a:pt x="786" y="563"/>
                                </a:lnTo>
                                <a:lnTo>
                                  <a:pt x="791" y="553"/>
                                </a:lnTo>
                                <a:lnTo>
                                  <a:pt x="794" y="550"/>
                                </a:lnTo>
                                <a:lnTo>
                                  <a:pt x="794" y="545"/>
                                </a:lnTo>
                                <a:lnTo>
                                  <a:pt x="797" y="545"/>
                                </a:lnTo>
                                <a:lnTo>
                                  <a:pt x="797" y="542"/>
                                </a:lnTo>
                                <a:lnTo>
                                  <a:pt x="799" y="540"/>
                                </a:lnTo>
                                <a:lnTo>
                                  <a:pt x="802" y="537"/>
                                </a:lnTo>
                                <a:lnTo>
                                  <a:pt x="804" y="532"/>
                                </a:lnTo>
                                <a:lnTo>
                                  <a:pt x="804" y="526"/>
                                </a:lnTo>
                                <a:lnTo>
                                  <a:pt x="799" y="529"/>
                                </a:lnTo>
                                <a:lnTo>
                                  <a:pt x="797" y="532"/>
                                </a:lnTo>
                                <a:close/>
                                <a:moveTo>
                                  <a:pt x="718" y="550"/>
                                </a:moveTo>
                                <a:lnTo>
                                  <a:pt x="718" y="555"/>
                                </a:lnTo>
                                <a:lnTo>
                                  <a:pt x="718" y="558"/>
                                </a:lnTo>
                                <a:lnTo>
                                  <a:pt x="718" y="563"/>
                                </a:lnTo>
                                <a:lnTo>
                                  <a:pt x="718" y="566"/>
                                </a:lnTo>
                                <a:lnTo>
                                  <a:pt x="715" y="568"/>
                                </a:lnTo>
                                <a:lnTo>
                                  <a:pt x="715" y="574"/>
                                </a:lnTo>
                                <a:lnTo>
                                  <a:pt x="718" y="579"/>
                                </a:lnTo>
                                <a:lnTo>
                                  <a:pt x="718" y="584"/>
                                </a:lnTo>
                                <a:lnTo>
                                  <a:pt x="715" y="595"/>
                                </a:lnTo>
                                <a:lnTo>
                                  <a:pt x="712" y="603"/>
                                </a:lnTo>
                                <a:lnTo>
                                  <a:pt x="715" y="603"/>
                                </a:lnTo>
                                <a:lnTo>
                                  <a:pt x="720" y="600"/>
                                </a:lnTo>
                                <a:lnTo>
                                  <a:pt x="723" y="595"/>
                                </a:lnTo>
                                <a:lnTo>
                                  <a:pt x="723" y="587"/>
                                </a:lnTo>
                                <a:lnTo>
                                  <a:pt x="726" y="579"/>
                                </a:lnTo>
                                <a:lnTo>
                                  <a:pt x="723" y="576"/>
                                </a:lnTo>
                                <a:lnTo>
                                  <a:pt x="723" y="574"/>
                                </a:lnTo>
                                <a:lnTo>
                                  <a:pt x="723" y="568"/>
                                </a:lnTo>
                                <a:lnTo>
                                  <a:pt x="726" y="566"/>
                                </a:lnTo>
                                <a:lnTo>
                                  <a:pt x="726" y="561"/>
                                </a:lnTo>
                                <a:lnTo>
                                  <a:pt x="723" y="558"/>
                                </a:lnTo>
                                <a:lnTo>
                                  <a:pt x="723" y="555"/>
                                </a:lnTo>
                                <a:lnTo>
                                  <a:pt x="723" y="553"/>
                                </a:lnTo>
                                <a:lnTo>
                                  <a:pt x="720" y="545"/>
                                </a:lnTo>
                                <a:lnTo>
                                  <a:pt x="718" y="534"/>
                                </a:lnTo>
                                <a:lnTo>
                                  <a:pt x="718" y="532"/>
                                </a:lnTo>
                                <a:lnTo>
                                  <a:pt x="712" y="529"/>
                                </a:lnTo>
                                <a:lnTo>
                                  <a:pt x="710" y="534"/>
                                </a:lnTo>
                                <a:lnTo>
                                  <a:pt x="705" y="542"/>
                                </a:lnTo>
                                <a:lnTo>
                                  <a:pt x="705" y="545"/>
                                </a:lnTo>
                                <a:lnTo>
                                  <a:pt x="702" y="547"/>
                                </a:lnTo>
                                <a:lnTo>
                                  <a:pt x="699" y="553"/>
                                </a:lnTo>
                                <a:lnTo>
                                  <a:pt x="699" y="558"/>
                                </a:lnTo>
                                <a:lnTo>
                                  <a:pt x="702" y="563"/>
                                </a:lnTo>
                                <a:lnTo>
                                  <a:pt x="705" y="566"/>
                                </a:lnTo>
                                <a:lnTo>
                                  <a:pt x="699" y="568"/>
                                </a:lnTo>
                                <a:lnTo>
                                  <a:pt x="694" y="571"/>
                                </a:lnTo>
                                <a:lnTo>
                                  <a:pt x="691" y="574"/>
                                </a:lnTo>
                                <a:lnTo>
                                  <a:pt x="689" y="574"/>
                                </a:lnTo>
                                <a:lnTo>
                                  <a:pt x="691" y="584"/>
                                </a:lnTo>
                                <a:lnTo>
                                  <a:pt x="694" y="597"/>
                                </a:lnTo>
                                <a:lnTo>
                                  <a:pt x="689" y="597"/>
                                </a:lnTo>
                                <a:lnTo>
                                  <a:pt x="683" y="592"/>
                                </a:lnTo>
                                <a:lnTo>
                                  <a:pt x="681" y="603"/>
                                </a:lnTo>
                                <a:lnTo>
                                  <a:pt x="673" y="611"/>
                                </a:lnTo>
                                <a:lnTo>
                                  <a:pt x="670" y="618"/>
                                </a:lnTo>
                                <a:lnTo>
                                  <a:pt x="670" y="626"/>
                                </a:lnTo>
                                <a:lnTo>
                                  <a:pt x="668" y="629"/>
                                </a:lnTo>
                                <a:lnTo>
                                  <a:pt x="670" y="634"/>
                                </a:lnTo>
                                <a:lnTo>
                                  <a:pt x="670" y="639"/>
                                </a:lnTo>
                                <a:lnTo>
                                  <a:pt x="670" y="642"/>
                                </a:lnTo>
                                <a:lnTo>
                                  <a:pt x="668" y="642"/>
                                </a:lnTo>
                                <a:lnTo>
                                  <a:pt x="665" y="645"/>
                                </a:lnTo>
                                <a:lnTo>
                                  <a:pt x="662" y="647"/>
                                </a:lnTo>
                                <a:lnTo>
                                  <a:pt x="662" y="653"/>
                                </a:lnTo>
                                <a:lnTo>
                                  <a:pt x="662" y="661"/>
                                </a:lnTo>
                                <a:lnTo>
                                  <a:pt x="665" y="661"/>
                                </a:lnTo>
                                <a:lnTo>
                                  <a:pt x="665" y="663"/>
                                </a:lnTo>
                                <a:lnTo>
                                  <a:pt x="676" y="663"/>
                                </a:lnTo>
                                <a:lnTo>
                                  <a:pt x="683" y="658"/>
                                </a:lnTo>
                                <a:lnTo>
                                  <a:pt x="686" y="650"/>
                                </a:lnTo>
                                <a:lnTo>
                                  <a:pt x="689" y="642"/>
                                </a:lnTo>
                                <a:lnTo>
                                  <a:pt x="691" y="639"/>
                                </a:lnTo>
                                <a:lnTo>
                                  <a:pt x="694" y="637"/>
                                </a:lnTo>
                                <a:lnTo>
                                  <a:pt x="694" y="634"/>
                                </a:lnTo>
                                <a:lnTo>
                                  <a:pt x="697" y="626"/>
                                </a:lnTo>
                                <a:lnTo>
                                  <a:pt x="699" y="618"/>
                                </a:lnTo>
                                <a:lnTo>
                                  <a:pt x="702" y="608"/>
                                </a:lnTo>
                                <a:lnTo>
                                  <a:pt x="705" y="600"/>
                                </a:lnTo>
                                <a:lnTo>
                                  <a:pt x="705" y="595"/>
                                </a:lnTo>
                                <a:lnTo>
                                  <a:pt x="705" y="590"/>
                                </a:lnTo>
                                <a:lnTo>
                                  <a:pt x="707" y="584"/>
                                </a:lnTo>
                                <a:lnTo>
                                  <a:pt x="707" y="579"/>
                                </a:lnTo>
                                <a:lnTo>
                                  <a:pt x="707" y="571"/>
                                </a:lnTo>
                                <a:lnTo>
                                  <a:pt x="707" y="566"/>
                                </a:lnTo>
                                <a:lnTo>
                                  <a:pt x="707" y="563"/>
                                </a:lnTo>
                                <a:lnTo>
                                  <a:pt x="710" y="561"/>
                                </a:lnTo>
                                <a:lnTo>
                                  <a:pt x="710" y="550"/>
                                </a:lnTo>
                                <a:lnTo>
                                  <a:pt x="715" y="545"/>
                                </a:lnTo>
                                <a:lnTo>
                                  <a:pt x="718" y="547"/>
                                </a:lnTo>
                                <a:lnTo>
                                  <a:pt x="718" y="550"/>
                                </a:lnTo>
                                <a:close/>
                                <a:moveTo>
                                  <a:pt x="152" y="653"/>
                                </a:moveTo>
                                <a:lnTo>
                                  <a:pt x="152" y="653"/>
                                </a:lnTo>
                                <a:lnTo>
                                  <a:pt x="155" y="655"/>
                                </a:lnTo>
                                <a:lnTo>
                                  <a:pt x="158" y="663"/>
                                </a:lnTo>
                                <a:lnTo>
                                  <a:pt x="160" y="666"/>
                                </a:lnTo>
                                <a:lnTo>
                                  <a:pt x="163" y="671"/>
                                </a:lnTo>
                                <a:lnTo>
                                  <a:pt x="166" y="674"/>
                                </a:lnTo>
                                <a:lnTo>
                                  <a:pt x="171" y="676"/>
                                </a:lnTo>
                                <a:lnTo>
                                  <a:pt x="176" y="676"/>
                                </a:lnTo>
                                <a:lnTo>
                                  <a:pt x="179" y="668"/>
                                </a:lnTo>
                                <a:lnTo>
                                  <a:pt x="176" y="655"/>
                                </a:lnTo>
                                <a:lnTo>
                                  <a:pt x="173" y="647"/>
                                </a:lnTo>
                                <a:lnTo>
                                  <a:pt x="173" y="639"/>
                                </a:lnTo>
                                <a:lnTo>
                                  <a:pt x="168" y="634"/>
                                </a:lnTo>
                                <a:lnTo>
                                  <a:pt x="163" y="624"/>
                                </a:lnTo>
                                <a:lnTo>
                                  <a:pt x="163" y="618"/>
                                </a:lnTo>
                                <a:lnTo>
                                  <a:pt x="163" y="611"/>
                                </a:lnTo>
                                <a:lnTo>
                                  <a:pt x="155" y="600"/>
                                </a:lnTo>
                                <a:lnTo>
                                  <a:pt x="147" y="590"/>
                                </a:lnTo>
                                <a:lnTo>
                                  <a:pt x="147" y="587"/>
                                </a:lnTo>
                                <a:lnTo>
                                  <a:pt x="145" y="584"/>
                                </a:lnTo>
                                <a:lnTo>
                                  <a:pt x="145" y="582"/>
                                </a:lnTo>
                                <a:lnTo>
                                  <a:pt x="142" y="576"/>
                                </a:lnTo>
                                <a:lnTo>
                                  <a:pt x="137" y="574"/>
                                </a:lnTo>
                                <a:lnTo>
                                  <a:pt x="134" y="571"/>
                                </a:lnTo>
                                <a:lnTo>
                                  <a:pt x="134" y="563"/>
                                </a:lnTo>
                                <a:lnTo>
                                  <a:pt x="129" y="558"/>
                                </a:lnTo>
                                <a:lnTo>
                                  <a:pt x="126" y="553"/>
                                </a:lnTo>
                                <a:lnTo>
                                  <a:pt x="123" y="545"/>
                                </a:lnTo>
                                <a:lnTo>
                                  <a:pt x="116" y="540"/>
                                </a:lnTo>
                                <a:lnTo>
                                  <a:pt x="113" y="542"/>
                                </a:lnTo>
                                <a:lnTo>
                                  <a:pt x="113" y="545"/>
                                </a:lnTo>
                                <a:lnTo>
                                  <a:pt x="113" y="547"/>
                                </a:lnTo>
                                <a:lnTo>
                                  <a:pt x="110" y="547"/>
                                </a:lnTo>
                                <a:lnTo>
                                  <a:pt x="110" y="553"/>
                                </a:lnTo>
                                <a:lnTo>
                                  <a:pt x="110" y="555"/>
                                </a:lnTo>
                                <a:lnTo>
                                  <a:pt x="108" y="558"/>
                                </a:lnTo>
                                <a:lnTo>
                                  <a:pt x="108" y="563"/>
                                </a:lnTo>
                                <a:lnTo>
                                  <a:pt x="108" y="568"/>
                                </a:lnTo>
                                <a:lnTo>
                                  <a:pt x="110" y="574"/>
                                </a:lnTo>
                                <a:lnTo>
                                  <a:pt x="116" y="579"/>
                                </a:lnTo>
                                <a:lnTo>
                                  <a:pt x="116" y="584"/>
                                </a:lnTo>
                                <a:lnTo>
                                  <a:pt x="116" y="587"/>
                                </a:lnTo>
                                <a:lnTo>
                                  <a:pt x="116" y="595"/>
                                </a:lnTo>
                                <a:lnTo>
                                  <a:pt x="116" y="600"/>
                                </a:lnTo>
                                <a:lnTo>
                                  <a:pt x="116" y="603"/>
                                </a:lnTo>
                                <a:lnTo>
                                  <a:pt x="118" y="605"/>
                                </a:lnTo>
                                <a:lnTo>
                                  <a:pt x="118" y="613"/>
                                </a:lnTo>
                                <a:lnTo>
                                  <a:pt x="118" y="618"/>
                                </a:lnTo>
                                <a:lnTo>
                                  <a:pt x="121" y="621"/>
                                </a:lnTo>
                                <a:lnTo>
                                  <a:pt x="123" y="624"/>
                                </a:lnTo>
                                <a:lnTo>
                                  <a:pt x="126" y="626"/>
                                </a:lnTo>
                                <a:lnTo>
                                  <a:pt x="126" y="629"/>
                                </a:lnTo>
                                <a:lnTo>
                                  <a:pt x="126" y="639"/>
                                </a:lnTo>
                                <a:lnTo>
                                  <a:pt x="129" y="650"/>
                                </a:lnTo>
                                <a:lnTo>
                                  <a:pt x="134" y="655"/>
                                </a:lnTo>
                                <a:lnTo>
                                  <a:pt x="139" y="658"/>
                                </a:lnTo>
                                <a:lnTo>
                                  <a:pt x="139" y="655"/>
                                </a:lnTo>
                                <a:lnTo>
                                  <a:pt x="137" y="650"/>
                                </a:lnTo>
                                <a:lnTo>
                                  <a:pt x="137" y="642"/>
                                </a:lnTo>
                                <a:lnTo>
                                  <a:pt x="134" y="639"/>
                                </a:lnTo>
                                <a:lnTo>
                                  <a:pt x="131" y="632"/>
                                </a:lnTo>
                                <a:lnTo>
                                  <a:pt x="129" y="624"/>
                                </a:lnTo>
                                <a:lnTo>
                                  <a:pt x="126" y="608"/>
                                </a:lnTo>
                                <a:lnTo>
                                  <a:pt x="123" y="592"/>
                                </a:lnTo>
                                <a:lnTo>
                                  <a:pt x="121" y="587"/>
                                </a:lnTo>
                                <a:lnTo>
                                  <a:pt x="121" y="582"/>
                                </a:lnTo>
                                <a:lnTo>
                                  <a:pt x="118" y="568"/>
                                </a:lnTo>
                                <a:lnTo>
                                  <a:pt x="116" y="558"/>
                                </a:lnTo>
                                <a:lnTo>
                                  <a:pt x="116" y="555"/>
                                </a:lnTo>
                                <a:lnTo>
                                  <a:pt x="116" y="553"/>
                                </a:lnTo>
                                <a:lnTo>
                                  <a:pt x="121" y="550"/>
                                </a:lnTo>
                                <a:lnTo>
                                  <a:pt x="123" y="553"/>
                                </a:lnTo>
                                <a:lnTo>
                                  <a:pt x="123" y="563"/>
                                </a:lnTo>
                                <a:lnTo>
                                  <a:pt x="126" y="571"/>
                                </a:lnTo>
                                <a:lnTo>
                                  <a:pt x="129" y="574"/>
                                </a:lnTo>
                                <a:lnTo>
                                  <a:pt x="131" y="579"/>
                                </a:lnTo>
                                <a:lnTo>
                                  <a:pt x="131" y="584"/>
                                </a:lnTo>
                                <a:lnTo>
                                  <a:pt x="129" y="590"/>
                                </a:lnTo>
                                <a:lnTo>
                                  <a:pt x="131" y="592"/>
                                </a:lnTo>
                                <a:lnTo>
                                  <a:pt x="134" y="595"/>
                                </a:lnTo>
                                <a:lnTo>
                                  <a:pt x="137" y="595"/>
                                </a:lnTo>
                                <a:lnTo>
                                  <a:pt x="139" y="592"/>
                                </a:lnTo>
                                <a:lnTo>
                                  <a:pt x="142" y="595"/>
                                </a:lnTo>
                                <a:lnTo>
                                  <a:pt x="139" y="603"/>
                                </a:lnTo>
                                <a:lnTo>
                                  <a:pt x="137" y="611"/>
                                </a:lnTo>
                                <a:lnTo>
                                  <a:pt x="137" y="621"/>
                                </a:lnTo>
                                <a:lnTo>
                                  <a:pt x="145" y="618"/>
                                </a:lnTo>
                                <a:lnTo>
                                  <a:pt x="150" y="611"/>
                                </a:lnTo>
                                <a:lnTo>
                                  <a:pt x="150" y="621"/>
                                </a:lnTo>
                                <a:lnTo>
                                  <a:pt x="145" y="632"/>
                                </a:lnTo>
                                <a:lnTo>
                                  <a:pt x="145" y="637"/>
                                </a:lnTo>
                                <a:lnTo>
                                  <a:pt x="150" y="639"/>
                                </a:lnTo>
                                <a:lnTo>
                                  <a:pt x="152" y="639"/>
                                </a:lnTo>
                                <a:lnTo>
                                  <a:pt x="155" y="637"/>
                                </a:lnTo>
                                <a:lnTo>
                                  <a:pt x="155" y="645"/>
                                </a:lnTo>
                                <a:lnTo>
                                  <a:pt x="152" y="653"/>
                                </a:lnTo>
                                <a:close/>
                                <a:moveTo>
                                  <a:pt x="100" y="592"/>
                                </a:moveTo>
                                <a:lnTo>
                                  <a:pt x="100" y="587"/>
                                </a:lnTo>
                                <a:lnTo>
                                  <a:pt x="100" y="579"/>
                                </a:lnTo>
                                <a:lnTo>
                                  <a:pt x="100" y="574"/>
                                </a:lnTo>
                                <a:lnTo>
                                  <a:pt x="97" y="566"/>
                                </a:lnTo>
                                <a:lnTo>
                                  <a:pt x="95" y="558"/>
                                </a:lnTo>
                                <a:lnTo>
                                  <a:pt x="95" y="550"/>
                                </a:lnTo>
                                <a:lnTo>
                                  <a:pt x="92" y="547"/>
                                </a:lnTo>
                                <a:lnTo>
                                  <a:pt x="89" y="545"/>
                                </a:lnTo>
                                <a:lnTo>
                                  <a:pt x="84" y="547"/>
                                </a:lnTo>
                                <a:lnTo>
                                  <a:pt x="79" y="555"/>
                                </a:lnTo>
                                <a:lnTo>
                                  <a:pt x="76" y="566"/>
                                </a:lnTo>
                                <a:lnTo>
                                  <a:pt x="76" y="574"/>
                                </a:lnTo>
                                <a:lnTo>
                                  <a:pt x="84" y="576"/>
                                </a:lnTo>
                                <a:lnTo>
                                  <a:pt x="89" y="582"/>
                                </a:lnTo>
                                <a:lnTo>
                                  <a:pt x="89" y="587"/>
                                </a:lnTo>
                                <a:lnTo>
                                  <a:pt x="89" y="592"/>
                                </a:lnTo>
                                <a:lnTo>
                                  <a:pt x="92" y="597"/>
                                </a:lnTo>
                                <a:lnTo>
                                  <a:pt x="97" y="603"/>
                                </a:lnTo>
                                <a:lnTo>
                                  <a:pt x="100" y="597"/>
                                </a:lnTo>
                                <a:lnTo>
                                  <a:pt x="100" y="592"/>
                                </a:lnTo>
                                <a:close/>
                                <a:moveTo>
                                  <a:pt x="702" y="642"/>
                                </a:moveTo>
                                <a:lnTo>
                                  <a:pt x="702" y="642"/>
                                </a:lnTo>
                                <a:lnTo>
                                  <a:pt x="699" y="645"/>
                                </a:lnTo>
                                <a:lnTo>
                                  <a:pt x="702" y="650"/>
                                </a:lnTo>
                                <a:lnTo>
                                  <a:pt x="705" y="650"/>
                                </a:lnTo>
                                <a:lnTo>
                                  <a:pt x="707" y="650"/>
                                </a:lnTo>
                                <a:lnTo>
                                  <a:pt x="712" y="645"/>
                                </a:lnTo>
                                <a:lnTo>
                                  <a:pt x="715" y="637"/>
                                </a:lnTo>
                                <a:lnTo>
                                  <a:pt x="707" y="637"/>
                                </a:lnTo>
                                <a:lnTo>
                                  <a:pt x="702" y="642"/>
                                </a:lnTo>
                                <a:close/>
                                <a:moveTo>
                                  <a:pt x="599" y="761"/>
                                </a:moveTo>
                                <a:lnTo>
                                  <a:pt x="607" y="761"/>
                                </a:lnTo>
                                <a:lnTo>
                                  <a:pt x="615" y="758"/>
                                </a:lnTo>
                                <a:lnTo>
                                  <a:pt x="618" y="758"/>
                                </a:lnTo>
                                <a:lnTo>
                                  <a:pt x="620" y="758"/>
                                </a:lnTo>
                                <a:lnTo>
                                  <a:pt x="623" y="755"/>
                                </a:lnTo>
                                <a:lnTo>
                                  <a:pt x="626" y="753"/>
                                </a:lnTo>
                                <a:lnTo>
                                  <a:pt x="631" y="750"/>
                                </a:lnTo>
                                <a:lnTo>
                                  <a:pt x="636" y="750"/>
                                </a:lnTo>
                                <a:lnTo>
                                  <a:pt x="641" y="753"/>
                                </a:lnTo>
                                <a:lnTo>
                                  <a:pt x="647" y="747"/>
                                </a:lnTo>
                                <a:lnTo>
                                  <a:pt x="652" y="742"/>
                                </a:lnTo>
                                <a:lnTo>
                                  <a:pt x="657" y="742"/>
                                </a:lnTo>
                                <a:lnTo>
                                  <a:pt x="660" y="739"/>
                                </a:lnTo>
                                <a:lnTo>
                                  <a:pt x="668" y="734"/>
                                </a:lnTo>
                                <a:lnTo>
                                  <a:pt x="673" y="726"/>
                                </a:lnTo>
                                <a:lnTo>
                                  <a:pt x="676" y="726"/>
                                </a:lnTo>
                                <a:lnTo>
                                  <a:pt x="686" y="718"/>
                                </a:lnTo>
                                <a:lnTo>
                                  <a:pt x="697" y="708"/>
                                </a:lnTo>
                                <a:lnTo>
                                  <a:pt x="699" y="700"/>
                                </a:lnTo>
                                <a:lnTo>
                                  <a:pt x="705" y="692"/>
                                </a:lnTo>
                                <a:lnTo>
                                  <a:pt x="712" y="689"/>
                                </a:lnTo>
                                <a:lnTo>
                                  <a:pt x="718" y="684"/>
                                </a:lnTo>
                                <a:lnTo>
                                  <a:pt x="720" y="679"/>
                                </a:lnTo>
                                <a:lnTo>
                                  <a:pt x="723" y="674"/>
                                </a:lnTo>
                                <a:lnTo>
                                  <a:pt x="726" y="671"/>
                                </a:lnTo>
                                <a:lnTo>
                                  <a:pt x="726" y="668"/>
                                </a:lnTo>
                                <a:lnTo>
                                  <a:pt x="728" y="666"/>
                                </a:lnTo>
                                <a:lnTo>
                                  <a:pt x="731" y="663"/>
                                </a:lnTo>
                                <a:lnTo>
                                  <a:pt x="731" y="658"/>
                                </a:lnTo>
                                <a:lnTo>
                                  <a:pt x="728" y="658"/>
                                </a:lnTo>
                                <a:lnTo>
                                  <a:pt x="728" y="655"/>
                                </a:lnTo>
                                <a:lnTo>
                                  <a:pt x="723" y="658"/>
                                </a:lnTo>
                                <a:lnTo>
                                  <a:pt x="718" y="661"/>
                                </a:lnTo>
                                <a:lnTo>
                                  <a:pt x="715" y="661"/>
                                </a:lnTo>
                                <a:lnTo>
                                  <a:pt x="712" y="663"/>
                                </a:lnTo>
                                <a:lnTo>
                                  <a:pt x="710" y="663"/>
                                </a:lnTo>
                                <a:lnTo>
                                  <a:pt x="707" y="663"/>
                                </a:lnTo>
                                <a:lnTo>
                                  <a:pt x="699" y="663"/>
                                </a:lnTo>
                                <a:lnTo>
                                  <a:pt x="694" y="666"/>
                                </a:lnTo>
                                <a:lnTo>
                                  <a:pt x="691" y="666"/>
                                </a:lnTo>
                                <a:lnTo>
                                  <a:pt x="689" y="666"/>
                                </a:lnTo>
                                <a:lnTo>
                                  <a:pt x="681" y="668"/>
                                </a:lnTo>
                                <a:lnTo>
                                  <a:pt x="676" y="671"/>
                                </a:lnTo>
                                <a:lnTo>
                                  <a:pt x="665" y="671"/>
                                </a:lnTo>
                                <a:lnTo>
                                  <a:pt x="657" y="671"/>
                                </a:lnTo>
                                <a:lnTo>
                                  <a:pt x="652" y="674"/>
                                </a:lnTo>
                                <a:lnTo>
                                  <a:pt x="649" y="674"/>
                                </a:lnTo>
                                <a:lnTo>
                                  <a:pt x="644" y="676"/>
                                </a:lnTo>
                                <a:lnTo>
                                  <a:pt x="639" y="679"/>
                                </a:lnTo>
                                <a:lnTo>
                                  <a:pt x="636" y="684"/>
                                </a:lnTo>
                                <a:lnTo>
                                  <a:pt x="631" y="687"/>
                                </a:lnTo>
                                <a:lnTo>
                                  <a:pt x="626" y="689"/>
                                </a:lnTo>
                                <a:lnTo>
                                  <a:pt x="618" y="689"/>
                                </a:lnTo>
                                <a:lnTo>
                                  <a:pt x="615" y="692"/>
                                </a:lnTo>
                                <a:lnTo>
                                  <a:pt x="612" y="692"/>
                                </a:lnTo>
                                <a:lnTo>
                                  <a:pt x="605" y="703"/>
                                </a:lnTo>
                                <a:lnTo>
                                  <a:pt x="591" y="713"/>
                                </a:lnTo>
                                <a:lnTo>
                                  <a:pt x="589" y="718"/>
                                </a:lnTo>
                                <a:lnTo>
                                  <a:pt x="584" y="724"/>
                                </a:lnTo>
                                <a:lnTo>
                                  <a:pt x="578" y="734"/>
                                </a:lnTo>
                                <a:lnTo>
                                  <a:pt x="576" y="745"/>
                                </a:lnTo>
                                <a:lnTo>
                                  <a:pt x="584" y="745"/>
                                </a:lnTo>
                                <a:lnTo>
                                  <a:pt x="591" y="742"/>
                                </a:lnTo>
                                <a:lnTo>
                                  <a:pt x="591" y="739"/>
                                </a:lnTo>
                                <a:lnTo>
                                  <a:pt x="594" y="734"/>
                                </a:lnTo>
                                <a:lnTo>
                                  <a:pt x="599" y="732"/>
                                </a:lnTo>
                                <a:lnTo>
                                  <a:pt x="605" y="729"/>
                                </a:lnTo>
                                <a:lnTo>
                                  <a:pt x="607" y="729"/>
                                </a:lnTo>
                                <a:lnTo>
                                  <a:pt x="610" y="724"/>
                                </a:lnTo>
                                <a:lnTo>
                                  <a:pt x="612" y="721"/>
                                </a:lnTo>
                                <a:lnTo>
                                  <a:pt x="615" y="713"/>
                                </a:lnTo>
                                <a:lnTo>
                                  <a:pt x="618" y="705"/>
                                </a:lnTo>
                                <a:lnTo>
                                  <a:pt x="620" y="713"/>
                                </a:lnTo>
                                <a:lnTo>
                                  <a:pt x="620" y="724"/>
                                </a:lnTo>
                                <a:lnTo>
                                  <a:pt x="623" y="724"/>
                                </a:lnTo>
                                <a:lnTo>
                                  <a:pt x="628" y="721"/>
                                </a:lnTo>
                                <a:lnTo>
                                  <a:pt x="631" y="718"/>
                                </a:lnTo>
                                <a:lnTo>
                                  <a:pt x="634" y="713"/>
                                </a:lnTo>
                                <a:lnTo>
                                  <a:pt x="634" y="705"/>
                                </a:lnTo>
                                <a:lnTo>
                                  <a:pt x="639" y="700"/>
                                </a:lnTo>
                                <a:lnTo>
                                  <a:pt x="641" y="689"/>
                                </a:lnTo>
                                <a:lnTo>
                                  <a:pt x="644" y="687"/>
                                </a:lnTo>
                                <a:lnTo>
                                  <a:pt x="647" y="687"/>
                                </a:lnTo>
                                <a:lnTo>
                                  <a:pt x="647" y="695"/>
                                </a:lnTo>
                                <a:lnTo>
                                  <a:pt x="644" y="708"/>
                                </a:lnTo>
                                <a:lnTo>
                                  <a:pt x="647" y="708"/>
                                </a:lnTo>
                                <a:lnTo>
                                  <a:pt x="649" y="705"/>
                                </a:lnTo>
                                <a:lnTo>
                                  <a:pt x="652" y="703"/>
                                </a:lnTo>
                                <a:lnTo>
                                  <a:pt x="657" y="692"/>
                                </a:lnTo>
                                <a:lnTo>
                                  <a:pt x="662" y="684"/>
                                </a:lnTo>
                                <a:lnTo>
                                  <a:pt x="668" y="684"/>
                                </a:lnTo>
                                <a:lnTo>
                                  <a:pt x="670" y="687"/>
                                </a:lnTo>
                                <a:lnTo>
                                  <a:pt x="668" y="689"/>
                                </a:lnTo>
                                <a:lnTo>
                                  <a:pt x="668" y="692"/>
                                </a:lnTo>
                                <a:lnTo>
                                  <a:pt x="670" y="692"/>
                                </a:lnTo>
                                <a:lnTo>
                                  <a:pt x="673" y="692"/>
                                </a:lnTo>
                                <a:lnTo>
                                  <a:pt x="673" y="687"/>
                                </a:lnTo>
                                <a:lnTo>
                                  <a:pt x="683" y="682"/>
                                </a:lnTo>
                                <a:lnTo>
                                  <a:pt x="697" y="679"/>
                                </a:lnTo>
                                <a:lnTo>
                                  <a:pt x="699" y="676"/>
                                </a:lnTo>
                                <a:lnTo>
                                  <a:pt x="702" y="676"/>
                                </a:lnTo>
                                <a:lnTo>
                                  <a:pt x="705" y="679"/>
                                </a:lnTo>
                                <a:lnTo>
                                  <a:pt x="691" y="689"/>
                                </a:lnTo>
                                <a:lnTo>
                                  <a:pt x="678" y="697"/>
                                </a:lnTo>
                                <a:lnTo>
                                  <a:pt x="676" y="700"/>
                                </a:lnTo>
                                <a:lnTo>
                                  <a:pt x="673" y="703"/>
                                </a:lnTo>
                                <a:lnTo>
                                  <a:pt x="670" y="705"/>
                                </a:lnTo>
                                <a:lnTo>
                                  <a:pt x="665" y="705"/>
                                </a:lnTo>
                                <a:lnTo>
                                  <a:pt x="649" y="716"/>
                                </a:lnTo>
                                <a:lnTo>
                                  <a:pt x="634" y="726"/>
                                </a:lnTo>
                                <a:lnTo>
                                  <a:pt x="623" y="732"/>
                                </a:lnTo>
                                <a:lnTo>
                                  <a:pt x="615" y="737"/>
                                </a:lnTo>
                                <a:lnTo>
                                  <a:pt x="612" y="739"/>
                                </a:lnTo>
                                <a:lnTo>
                                  <a:pt x="607" y="742"/>
                                </a:lnTo>
                                <a:lnTo>
                                  <a:pt x="599" y="745"/>
                                </a:lnTo>
                                <a:lnTo>
                                  <a:pt x="591" y="750"/>
                                </a:lnTo>
                                <a:lnTo>
                                  <a:pt x="586" y="750"/>
                                </a:lnTo>
                                <a:lnTo>
                                  <a:pt x="584" y="755"/>
                                </a:lnTo>
                                <a:lnTo>
                                  <a:pt x="586" y="758"/>
                                </a:lnTo>
                                <a:lnTo>
                                  <a:pt x="589" y="761"/>
                                </a:lnTo>
                                <a:lnTo>
                                  <a:pt x="594" y="758"/>
                                </a:lnTo>
                                <a:lnTo>
                                  <a:pt x="599" y="761"/>
                                </a:lnTo>
                                <a:close/>
                                <a:moveTo>
                                  <a:pt x="179" y="684"/>
                                </a:moveTo>
                                <a:lnTo>
                                  <a:pt x="173" y="684"/>
                                </a:lnTo>
                                <a:lnTo>
                                  <a:pt x="168" y="684"/>
                                </a:lnTo>
                                <a:lnTo>
                                  <a:pt x="160" y="682"/>
                                </a:lnTo>
                                <a:lnTo>
                                  <a:pt x="155" y="676"/>
                                </a:lnTo>
                                <a:lnTo>
                                  <a:pt x="147" y="676"/>
                                </a:lnTo>
                                <a:lnTo>
                                  <a:pt x="145" y="674"/>
                                </a:lnTo>
                                <a:lnTo>
                                  <a:pt x="126" y="671"/>
                                </a:lnTo>
                                <a:lnTo>
                                  <a:pt x="108" y="666"/>
                                </a:lnTo>
                                <a:lnTo>
                                  <a:pt x="108" y="668"/>
                                </a:lnTo>
                                <a:lnTo>
                                  <a:pt x="108" y="674"/>
                                </a:lnTo>
                                <a:lnTo>
                                  <a:pt x="110" y="679"/>
                                </a:lnTo>
                                <a:lnTo>
                                  <a:pt x="113" y="682"/>
                                </a:lnTo>
                                <a:lnTo>
                                  <a:pt x="113" y="684"/>
                                </a:lnTo>
                                <a:lnTo>
                                  <a:pt x="116" y="687"/>
                                </a:lnTo>
                                <a:lnTo>
                                  <a:pt x="116" y="689"/>
                                </a:lnTo>
                                <a:lnTo>
                                  <a:pt x="121" y="695"/>
                                </a:lnTo>
                                <a:lnTo>
                                  <a:pt x="123" y="700"/>
                                </a:lnTo>
                                <a:lnTo>
                                  <a:pt x="131" y="703"/>
                                </a:lnTo>
                                <a:lnTo>
                                  <a:pt x="134" y="708"/>
                                </a:lnTo>
                                <a:lnTo>
                                  <a:pt x="134" y="711"/>
                                </a:lnTo>
                                <a:lnTo>
                                  <a:pt x="137" y="713"/>
                                </a:lnTo>
                                <a:lnTo>
                                  <a:pt x="139" y="721"/>
                                </a:lnTo>
                                <a:lnTo>
                                  <a:pt x="147" y="729"/>
                                </a:lnTo>
                                <a:lnTo>
                                  <a:pt x="155" y="734"/>
                                </a:lnTo>
                                <a:lnTo>
                                  <a:pt x="163" y="739"/>
                                </a:lnTo>
                                <a:lnTo>
                                  <a:pt x="168" y="742"/>
                                </a:lnTo>
                                <a:lnTo>
                                  <a:pt x="171" y="745"/>
                                </a:lnTo>
                                <a:lnTo>
                                  <a:pt x="173" y="747"/>
                                </a:lnTo>
                                <a:lnTo>
                                  <a:pt x="173" y="750"/>
                                </a:lnTo>
                                <a:lnTo>
                                  <a:pt x="179" y="753"/>
                                </a:lnTo>
                                <a:lnTo>
                                  <a:pt x="181" y="755"/>
                                </a:lnTo>
                                <a:lnTo>
                                  <a:pt x="184" y="755"/>
                                </a:lnTo>
                                <a:lnTo>
                                  <a:pt x="187" y="755"/>
                                </a:lnTo>
                                <a:lnTo>
                                  <a:pt x="194" y="758"/>
                                </a:lnTo>
                                <a:lnTo>
                                  <a:pt x="200" y="763"/>
                                </a:lnTo>
                                <a:lnTo>
                                  <a:pt x="208" y="763"/>
                                </a:lnTo>
                                <a:lnTo>
                                  <a:pt x="216" y="763"/>
                                </a:lnTo>
                                <a:lnTo>
                                  <a:pt x="221" y="768"/>
                                </a:lnTo>
                                <a:lnTo>
                                  <a:pt x="229" y="768"/>
                                </a:lnTo>
                                <a:lnTo>
                                  <a:pt x="237" y="771"/>
                                </a:lnTo>
                                <a:lnTo>
                                  <a:pt x="247" y="768"/>
                                </a:lnTo>
                                <a:lnTo>
                                  <a:pt x="252" y="768"/>
                                </a:lnTo>
                                <a:lnTo>
                                  <a:pt x="260" y="766"/>
                                </a:lnTo>
                                <a:lnTo>
                                  <a:pt x="268" y="763"/>
                                </a:lnTo>
                                <a:lnTo>
                                  <a:pt x="268" y="761"/>
                                </a:lnTo>
                                <a:lnTo>
                                  <a:pt x="265" y="758"/>
                                </a:lnTo>
                                <a:lnTo>
                                  <a:pt x="258" y="755"/>
                                </a:lnTo>
                                <a:lnTo>
                                  <a:pt x="250" y="753"/>
                                </a:lnTo>
                                <a:lnTo>
                                  <a:pt x="239" y="747"/>
                                </a:lnTo>
                                <a:lnTo>
                                  <a:pt x="231" y="745"/>
                                </a:lnTo>
                                <a:lnTo>
                                  <a:pt x="226" y="742"/>
                                </a:lnTo>
                                <a:lnTo>
                                  <a:pt x="221" y="742"/>
                                </a:lnTo>
                                <a:lnTo>
                                  <a:pt x="216" y="739"/>
                                </a:lnTo>
                                <a:lnTo>
                                  <a:pt x="213" y="737"/>
                                </a:lnTo>
                                <a:lnTo>
                                  <a:pt x="208" y="734"/>
                                </a:lnTo>
                                <a:lnTo>
                                  <a:pt x="205" y="732"/>
                                </a:lnTo>
                                <a:lnTo>
                                  <a:pt x="200" y="732"/>
                                </a:lnTo>
                                <a:lnTo>
                                  <a:pt x="192" y="729"/>
                                </a:lnTo>
                                <a:lnTo>
                                  <a:pt x="187" y="726"/>
                                </a:lnTo>
                                <a:lnTo>
                                  <a:pt x="176" y="718"/>
                                </a:lnTo>
                                <a:lnTo>
                                  <a:pt x="166" y="713"/>
                                </a:lnTo>
                                <a:lnTo>
                                  <a:pt x="163" y="711"/>
                                </a:lnTo>
                                <a:lnTo>
                                  <a:pt x="158" y="708"/>
                                </a:lnTo>
                                <a:lnTo>
                                  <a:pt x="155" y="705"/>
                                </a:lnTo>
                                <a:lnTo>
                                  <a:pt x="152" y="700"/>
                                </a:lnTo>
                                <a:lnTo>
                                  <a:pt x="160" y="700"/>
                                </a:lnTo>
                                <a:lnTo>
                                  <a:pt x="166" y="697"/>
                                </a:lnTo>
                                <a:lnTo>
                                  <a:pt x="171" y="705"/>
                                </a:lnTo>
                                <a:lnTo>
                                  <a:pt x="179" y="713"/>
                                </a:lnTo>
                                <a:lnTo>
                                  <a:pt x="181" y="711"/>
                                </a:lnTo>
                                <a:lnTo>
                                  <a:pt x="184" y="711"/>
                                </a:lnTo>
                                <a:lnTo>
                                  <a:pt x="184" y="705"/>
                                </a:lnTo>
                                <a:lnTo>
                                  <a:pt x="184" y="700"/>
                                </a:lnTo>
                                <a:lnTo>
                                  <a:pt x="187" y="697"/>
                                </a:lnTo>
                                <a:lnTo>
                                  <a:pt x="192" y="703"/>
                                </a:lnTo>
                                <a:lnTo>
                                  <a:pt x="194" y="711"/>
                                </a:lnTo>
                                <a:lnTo>
                                  <a:pt x="200" y="721"/>
                                </a:lnTo>
                                <a:lnTo>
                                  <a:pt x="202" y="724"/>
                                </a:lnTo>
                                <a:lnTo>
                                  <a:pt x="210" y="726"/>
                                </a:lnTo>
                                <a:lnTo>
                                  <a:pt x="210" y="716"/>
                                </a:lnTo>
                                <a:lnTo>
                                  <a:pt x="210" y="705"/>
                                </a:lnTo>
                                <a:lnTo>
                                  <a:pt x="216" y="711"/>
                                </a:lnTo>
                                <a:lnTo>
                                  <a:pt x="221" y="718"/>
                                </a:lnTo>
                                <a:lnTo>
                                  <a:pt x="221" y="721"/>
                                </a:lnTo>
                                <a:lnTo>
                                  <a:pt x="221" y="724"/>
                                </a:lnTo>
                                <a:lnTo>
                                  <a:pt x="223" y="726"/>
                                </a:lnTo>
                                <a:lnTo>
                                  <a:pt x="229" y="732"/>
                                </a:lnTo>
                                <a:lnTo>
                                  <a:pt x="229" y="734"/>
                                </a:lnTo>
                                <a:lnTo>
                                  <a:pt x="231" y="737"/>
                                </a:lnTo>
                                <a:lnTo>
                                  <a:pt x="234" y="737"/>
                                </a:lnTo>
                                <a:lnTo>
                                  <a:pt x="239" y="734"/>
                                </a:lnTo>
                                <a:lnTo>
                                  <a:pt x="242" y="732"/>
                                </a:lnTo>
                                <a:lnTo>
                                  <a:pt x="247" y="739"/>
                                </a:lnTo>
                                <a:lnTo>
                                  <a:pt x="252" y="745"/>
                                </a:lnTo>
                                <a:lnTo>
                                  <a:pt x="260" y="747"/>
                                </a:lnTo>
                                <a:lnTo>
                                  <a:pt x="265" y="747"/>
                                </a:lnTo>
                                <a:lnTo>
                                  <a:pt x="268" y="747"/>
                                </a:lnTo>
                                <a:lnTo>
                                  <a:pt x="271" y="745"/>
                                </a:lnTo>
                                <a:lnTo>
                                  <a:pt x="268" y="742"/>
                                </a:lnTo>
                                <a:lnTo>
                                  <a:pt x="265" y="739"/>
                                </a:lnTo>
                                <a:lnTo>
                                  <a:pt x="260" y="732"/>
                                </a:lnTo>
                                <a:lnTo>
                                  <a:pt x="250" y="726"/>
                                </a:lnTo>
                                <a:lnTo>
                                  <a:pt x="247" y="721"/>
                                </a:lnTo>
                                <a:lnTo>
                                  <a:pt x="242" y="716"/>
                                </a:lnTo>
                                <a:lnTo>
                                  <a:pt x="237" y="713"/>
                                </a:lnTo>
                                <a:lnTo>
                                  <a:pt x="231" y="711"/>
                                </a:lnTo>
                                <a:lnTo>
                                  <a:pt x="223" y="703"/>
                                </a:lnTo>
                                <a:lnTo>
                                  <a:pt x="216" y="697"/>
                                </a:lnTo>
                                <a:lnTo>
                                  <a:pt x="213" y="697"/>
                                </a:lnTo>
                                <a:lnTo>
                                  <a:pt x="210" y="700"/>
                                </a:lnTo>
                                <a:lnTo>
                                  <a:pt x="205" y="697"/>
                                </a:lnTo>
                                <a:lnTo>
                                  <a:pt x="200" y="695"/>
                                </a:lnTo>
                                <a:lnTo>
                                  <a:pt x="192" y="689"/>
                                </a:lnTo>
                                <a:lnTo>
                                  <a:pt x="187" y="684"/>
                                </a:lnTo>
                                <a:lnTo>
                                  <a:pt x="181" y="684"/>
                                </a:lnTo>
                                <a:lnTo>
                                  <a:pt x="179" y="684"/>
                                </a:lnTo>
                                <a:close/>
                                <a:moveTo>
                                  <a:pt x="539" y="703"/>
                                </a:moveTo>
                                <a:lnTo>
                                  <a:pt x="534" y="705"/>
                                </a:lnTo>
                                <a:lnTo>
                                  <a:pt x="531" y="708"/>
                                </a:lnTo>
                                <a:lnTo>
                                  <a:pt x="528" y="708"/>
                                </a:lnTo>
                                <a:lnTo>
                                  <a:pt x="526" y="708"/>
                                </a:lnTo>
                                <a:lnTo>
                                  <a:pt x="520" y="711"/>
                                </a:lnTo>
                                <a:lnTo>
                                  <a:pt x="515" y="713"/>
                                </a:lnTo>
                                <a:lnTo>
                                  <a:pt x="510" y="713"/>
                                </a:lnTo>
                                <a:lnTo>
                                  <a:pt x="502" y="713"/>
                                </a:lnTo>
                                <a:lnTo>
                                  <a:pt x="497" y="716"/>
                                </a:lnTo>
                                <a:lnTo>
                                  <a:pt x="492" y="718"/>
                                </a:lnTo>
                                <a:lnTo>
                                  <a:pt x="484" y="718"/>
                                </a:lnTo>
                                <a:lnTo>
                                  <a:pt x="478" y="716"/>
                                </a:lnTo>
                                <a:lnTo>
                                  <a:pt x="471" y="718"/>
                                </a:lnTo>
                                <a:lnTo>
                                  <a:pt x="465" y="724"/>
                                </a:lnTo>
                                <a:lnTo>
                                  <a:pt x="460" y="729"/>
                                </a:lnTo>
                                <a:lnTo>
                                  <a:pt x="452" y="729"/>
                                </a:lnTo>
                                <a:lnTo>
                                  <a:pt x="444" y="734"/>
                                </a:lnTo>
                                <a:lnTo>
                                  <a:pt x="436" y="742"/>
                                </a:lnTo>
                                <a:lnTo>
                                  <a:pt x="434" y="742"/>
                                </a:lnTo>
                                <a:lnTo>
                                  <a:pt x="431" y="742"/>
                                </a:lnTo>
                                <a:lnTo>
                                  <a:pt x="423" y="750"/>
                                </a:lnTo>
                                <a:lnTo>
                                  <a:pt x="415" y="758"/>
                                </a:lnTo>
                                <a:lnTo>
                                  <a:pt x="413" y="761"/>
                                </a:lnTo>
                                <a:lnTo>
                                  <a:pt x="413" y="763"/>
                                </a:lnTo>
                                <a:lnTo>
                                  <a:pt x="410" y="768"/>
                                </a:lnTo>
                                <a:lnTo>
                                  <a:pt x="407" y="771"/>
                                </a:lnTo>
                                <a:lnTo>
                                  <a:pt x="407" y="774"/>
                                </a:lnTo>
                                <a:lnTo>
                                  <a:pt x="405" y="776"/>
                                </a:lnTo>
                                <a:lnTo>
                                  <a:pt x="405" y="782"/>
                                </a:lnTo>
                                <a:lnTo>
                                  <a:pt x="407" y="784"/>
                                </a:lnTo>
                                <a:lnTo>
                                  <a:pt x="413" y="782"/>
                                </a:lnTo>
                                <a:lnTo>
                                  <a:pt x="415" y="779"/>
                                </a:lnTo>
                                <a:lnTo>
                                  <a:pt x="418" y="776"/>
                                </a:lnTo>
                                <a:lnTo>
                                  <a:pt x="423" y="771"/>
                                </a:lnTo>
                                <a:lnTo>
                                  <a:pt x="434" y="768"/>
                                </a:lnTo>
                                <a:lnTo>
                                  <a:pt x="439" y="763"/>
                                </a:lnTo>
                                <a:lnTo>
                                  <a:pt x="439" y="758"/>
                                </a:lnTo>
                                <a:lnTo>
                                  <a:pt x="439" y="755"/>
                                </a:lnTo>
                                <a:lnTo>
                                  <a:pt x="442" y="753"/>
                                </a:lnTo>
                                <a:lnTo>
                                  <a:pt x="442" y="750"/>
                                </a:lnTo>
                                <a:lnTo>
                                  <a:pt x="442" y="747"/>
                                </a:lnTo>
                                <a:lnTo>
                                  <a:pt x="444" y="745"/>
                                </a:lnTo>
                                <a:lnTo>
                                  <a:pt x="447" y="745"/>
                                </a:lnTo>
                                <a:lnTo>
                                  <a:pt x="449" y="745"/>
                                </a:lnTo>
                                <a:lnTo>
                                  <a:pt x="449" y="747"/>
                                </a:lnTo>
                                <a:lnTo>
                                  <a:pt x="449" y="750"/>
                                </a:lnTo>
                                <a:lnTo>
                                  <a:pt x="447" y="755"/>
                                </a:lnTo>
                                <a:lnTo>
                                  <a:pt x="449" y="758"/>
                                </a:lnTo>
                                <a:lnTo>
                                  <a:pt x="452" y="758"/>
                                </a:lnTo>
                                <a:lnTo>
                                  <a:pt x="455" y="755"/>
                                </a:lnTo>
                                <a:lnTo>
                                  <a:pt x="457" y="753"/>
                                </a:lnTo>
                                <a:lnTo>
                                  <a:pt x="460" y="750"/>
                                </a:lnTo>
                                <a:lnTo>
                                  <a:pt x="460" y="747"/>
                                </a:lnTo>
                                <a:lnTo>
                                  <a:pt x="463" y="742"/>
                                </a:lnTo>
                                <a:lnTo>
                                  <a:pt x="463" y="737"/>
                                </a:lnTo>
                                <a:lnTo>
                                  <a:pt x="465" y="734"/>
                                </a:lnTo>
                                <a:lnTo>
                                  <a:pt x="468" y="734"/>
                                </a:lnTo>
                                <a:lnTo>
                                  <a:pt x="471" y="734"/>
                                </a:lnTo>
                                <a:lnTo>
                                  <a:pt x="473" y="737"/>
                                </a:lnTo>
                                <a:lnTo>
                                  <a:pt x="471" y="739"/>
                                </a:lnTo>
                                <a:lnTo>
                                  <a:pt x="471" y="745"/>
                                </a:lnTo>
                                <a:lnTo>
                                  <a:pt x="473" y="745"/>
                                </a:lnTo>
                                <a:lnTo>
                                  <a:pt x="478" y="745"/>
                                </a:lnTo>
                                <a:lnTo>
                                  <a:pt x="481" y="742"/>
                                </a:lnTo>
                                <a:lnTo>
                                  <a:pt x="481" y="739"/>
                                </a:lnTo>
                                <a:lnTo>
                                  <a:pt x="484" y="737"/>
                                </a:lnTo>
                                <a:lnTo>
                                  <a:pt x="484" y="734"/>
                                </a:lnTo>
                                <a:lnTo>
                                  <a:pt x="486" y="729"/>
                                </a:lnTo>
                                <a:lnTo>
                                  <a:pt x="492" y="726"/>
                                </a:lnTo>
                                <a:lnTo>
                                  <a:pt x="494" y="729"/>
                                </a:lnTo>
                                <a:lnTo>
                                  <a:pt x="499" y="732"/>
                                </a:lnTo>
                                <a:lnTo>
                                  <a:pt x="505" y="726"/>
                                </a:lnTo>
                                <a:lnTo>
                                  <a:pt x="513" y="724"/>
                                </a:lnTo>
                                <a:lnTo>
                                  <a:pt x="518" y="724"/>
                                </a:lnTo>
                                <a:lnTo>
                                  <a:pt x="520" y="721"/>
                                </a:lnTo>
                                <a:lnTo>
                                  <a:pt x="523" y="718"/>
                                </a:lnTo>
                                <a:lnTo>
                                  <a:pt x="528" y="716"/>
                                </a:lnTo>
                                <a:lnTo>
                                  <a:pt x="531" y="716"/>
                                </a:lnTo>
                                <a:lnTo>
                                  <a:pt x="534" y="718"/>
                                </a:lnTo>
                                <a:lnTo>
                                  <a:pt x="528" y="724"/>
                                </a:lnTo>
                                <a:lnTo>
                                  <a:pt x="518" y="726"/>
                                </a:lnTo>
                                <a:lnTo>
                                  <a:pt x="499" y="739"/>
                                </a:lnTo>
                                <a:lnTo>
                                  <a:pt x="478" y="753"/>
                                </a:lnTo>
                                <a:lnTo>
                                  <a:pt x="476" y="755"/>
                                </a:lnTo>
                                <a:lnTo>
                                  <a:pt x="473" y="755"/>
                                </a:lnTo>
                                <a:lnTo>
                                  <a:pt x="468" y="758"/>
                                </a:lnTo>
                                <a:lnTo>
                                  <a:pt x="465" y="761"/>
                                </a:lnTo>
                                <a:lnTo>
                                  <a:pt x="463" y="761"/>
                                </a:lnTo>
                                <a:lnTo>
                                  <a:pt x="455" y="766"/>
                                </a:lnTo>
                                <a:lnTo>
                                  <a:pt x="444" y="774"/>
                                </a:lnTo>
                                <a:lnTo>
                                  <a:pt x="442" y="774"/>
                                </a:lnTo>
                                <a:lnTo>
                                  <a:pt x="439" y="776"/>
                                </a:lnTo>
                                <a:lnTo>
                                  <a:pt x="434" y="776"/>
                                </a:lnTo>
                                <a:lnTo>
                                  <a:pt x="431" y="782"/>
                                </a:lnTo>
                                <a:lnTo>
                                  <a:pt x="426" y="784"/>
                                </a:lnTo>
                                <a:lnTo>
                                  <a:pt x="423" y="787"/>
                                </a:lnTo>
                                <a:lnTo>
                                  <a:pt x="418" y="787"/>
                                </a:lnTo>
                                <a:lnTo>
                                  <a:pt x="415" y="789"/>
                                </a:lnTo>
                                <a:lnTo>
                                  <a:pt x="413" y="792"/>
                                </a:lnTo>
                                <a:lnTo>
                                  <a:pt x="407" y="795"/>
                                </a:lnTo>
                                <a:lnTo>
                                  <a:pt x="405" y="800"/>
                                </a:lnTo>
                                <a:lnTo>
                                  <a:pt x="421" y="803"/>
                                </a:lnTo>
                                <a:lnTo>
                                  <a:pt x="434" y="803"/>
                                </a:lnTo>
                                <a:lnTo>
                                  <a:pt x="447" y="800"/>
                                </a:lnTo>
                                <a:lnTo>
                                  <a:pt x="457" y="795"/>
                                </a:lnTo>
                                <a:lnTo>
                                  <a:pt x="465" y="792"/>
                                </a:lnTo>
                                <a:lnTo>
                                  <a:pt x="471" y="787"/>
                                </a:lnTo>
                                <a:lnTo>
                                  <a:pt x="481" y="784"/>
                                </a:lnTo>
                                <a:lnTo>
                                  <a:pt x="489" y="782"/>
                                </a:lnTo>
                                <a:lnTo>
                                  <a:pt x="494" y="776"/>
                                </a:lnTo>
                                <a:lnTo>
                                  <a:pt x="499" y="774"/>
                                </a:lnTo>
                                <a:lnTo>
                                  <a:pt x="505" y="766"/>
                                </a:lnTo>
                                <a:lnTo>
                                  <a:pt x="513" y="755"/>
                                </a:lnTo>
                                <a:lnTo>
                                  <a:pt x="520" y="753"/>
                                </a:lnTo>
                                <a:lnTo>
                                  <a:pt x="526" y="745"/>
                                </a:lnTo>
                                <a:lnTo>
                                  <a:pt x="531" y="737"/>
                                </a:lnTo>
                                <a:lnTo>
                                  <a:pt x="539" y="726"/>
                                </a:lnTo>
                                <a:lnTo>
                                  <a:pt x="542" y="726"/>
                                </a:lnTo>
                                <a:lnTo>
                                  <a:pt x="542" y="724"/>
                                </a:lnTo>
                                <a:lnTo>
                                  <a:pt x="544" y="721"/>
                                </a:lnTo>
                                <a:lnTo>
                                  <a:pt x="547" y="718"/>
                                </a:lnTo>
                                <a:lnTo>
                                  <a:pt x="549" y="716"/>
                                </a:lnTo>
                                <a:lnTo>
                                  <a:pt x="549" y="711"/>
                                </a:lnTo>
                                <a:lnTo>
                                  <a:pt x="552" y="705"/>
                                </a:lnTo>
                                <a:lnTo>
                                  <a:pt x="552" y="703"/>
                                </a:lnTo>
                                <a:lnTo>
                                  <a:pt x="552" y="700"/>
                                </a:lnTo>
                                <a:lnTo>
                                  <a:pt x="544" y="700"/>
                                </a:lnTo>
                                <a:lnTo>
                                  <a:pt x="539" y="703"/>
                                </a:lnTo>
                                <a:close/>
                                <a:moveTo>
                                  <a:pt x="326" y="716"/>
                                </a:moveTo>
                                <a:lnTo>
                                  <a:pt x="321" y="716"/>
                                </a:lnTo>
                                <a:lnTo>
                                  <a:pt x="313" y="716"/>
                                </a:lnTo>
                                <a:lnTo>
                                  <a:pt x="308" y="713"/>
                                </a:lnTo>
                                <a:lnTo>
                                  <a:pt x="305" y="711"/>
                                </a:lnTo>
                                <a:lnTo>
                                  <a:pt x="297" y="711"/>
                                </a:lnTo>
                                <a:lnTo>
                                  <a:pt x="292" y="711"/>
                                </a:lnTo>
                                <a:lnTo>
                                  <a:pt x="289" y="713"/>
                                </a:lnTo>
                                <a:lnTo>
                                  <a:pt x="292" y="716"/>
                                </a:lnTo>
                                <a:lnTo>
                                  <a:pt x="292" y="721"/>
                                </a:lnTo>
                                <a:lnTo>
                                  <a:pt x="294" y="724"/>
                                </a:lnTo>
                                <a:lnTo>
                                  <a:pt x="300" y="726"/>
                                </a:lnTo>
                                <a:lnTo>
                                  <a:pt x="302" y="729"/>
                                </a:lnTo>
                                <a:lnTo>
                                  <a:pt x="305" y="732"/>
                                </a:lnTo>
                                <a:lnTo>
                                  <a:pt x="308" y="737"/>
                                </a:lnTo>
                                <a:lnTo>
                                  <a:pt x="308" y="739"/>
                                </a:lnTo>
                                <a:lnTo>
                                  <a:pt x="313" y="742"/>
                                </a:lnTo>
                                <a:lnTo>
                                  <a:pt x="318" y="745"/>
                                </a:lnTo>
                                <a:lnTo>
                                  <a:pt x="321" y="747"/>
                                </a:lnTo>
                                <a:lnTo>
                                  <a:pt x="323" y="753"/>
                                </a:lnTo>
                                <a:lnTo>
                                  <a:pt x="326" y="755"/>
                                </a:lnTo>
                                <a:lnTo>
                                  <a:pt x="329" y="761"/>
                                </a:lnTo>
                                <a:lnTo>
                                  <a:pt x="331" y="763"/>
                                </a:lnTo>
                                <a:lnTo>
                                  <a:pt x="339" y="766"/>
                                </a:lnTo>
                                <a:lnTo>
                                  <a:pt x="352" y="766"/>
                                </a:lnTo>
                                <a:lnTo>
                                  <a:pt x="357" y="771"/>
                                </a:lnTo>
                                <a:lnTo>
                                  <a:pt x="368" y="774"/>
                                </a:lnTo>
                                <a:lnTo>
                                  <a:pt x="371" y="774"/>
                                </a:lnTo>
                                <a:lnTo>
                                  <a:pt x="381" y="776"/>
                                </a:lnTo>
                                <a:lnTo>
                                  <a:pt x="389" y="774"/>
                                </a:lnTo>
                                <a:lnTo>
                                  <a:pt x="389" y="771"/>
                                </a:lnTo>
                                <a:lnTo>
                                  <a:pt x="389" y="768"/>
                                </a:lnTo>
                                <a:lnTo>
                                  <a:pt x="386" y="768"/>
                                </a:lnTo>
                                <a:lnTo>
                                  <a:pt x="386" y="766"/>
                                </a:lnTo>
                                <a:lnTo>
                                  <a:pt x="379" y="761"/>
                                </a:lnTo>
                                <a:lnTo>
                                  <a:pt x="368" y="755"/>
                                </a:lnTo>
                                <a:lnTo>
                                  <a:pt x="365" y="755"/>
                                </a:lnTo>
                                <a:lnTo>
                                  <a:pt x="360" y="753"/>
                                </a:lnTo>
                                <a:lnTo>
                                  <a:pt x="355" y="750"/>
                                </a:lnTo>
                                <a:lnTo>
                                  <a:pt x="344" y="745"/>
                                </a:lnTo>
                                <a:lnTo>
                                  <a:pt x="336" y="742"/>
                                </a:lnTo>
                                <a:lnTo>
                                  <a:pt x="323" y="737"/>
                                </a:lnTo>
                                <a:lnTo>
                                  <a:pt x="313" y="729"/>
                                </a:lnTo>
                                <a:lnTo>
                                  <a:pt x="310" y="729"/>
                                </a:lnTo>
                                <a:lnTo>
                                  <a:pt x="308" y="726"/>
                                </a:lnTo>
                                <a:lnTo>
                                  <a:pt x="305" y="724"/>
                                </a:lnTo>
                                <a:lnTo>
                                  <a:pt x="305" y="721"/>
                                </a:lnTo>
                                <a:lnTo>
                                  <a:pt x="305" y="718"/>
                                </a:lnTo>
                                <a:lnTo>
                                  <a:pt x="308" y="718"/>
                                </a:lnTo>
                                <a:lnTo>
                                  <a:pt x="310" y="721"/>
                                </a:lnTo>
                                <a:lnTo>
                                  <a:pt x="315" y="726"/>
                                </a:lnTo>
                                <a:lnTo>
                                  <a:pt x="321" y="726"/>
                                </a:lnTo>
                                <a:lnTo>
                                  <a:pt x="326" y="724"/>
                                </a:lnTo>
                                <a:lnTo>
                                  <a:pt x="329" y="726"/>
                                </a:lnTo>
                                <a:lnTo>
                                  <a:pt x="329" y="729"/>
                                </a:lnTo>
                                <a:lnTo>
                                  <a:pt x="331" y="732"/>
                                </a:lnTo>
                                <a:lnTo>
                                  <a:pt x="336" y="732"/>
                                </a:lnTo>
                                <a:lnTo>
                                  <a:pt x="334" y="724"/>
                                </a:lnTo>
                                <a:lnTo>
                                  <a:pt x="326" y="716"/>
                                </a:lnTo>
                                <a:close/>
                                <a:moveTo>
                                  <a:pt x="368" y="724"/>
                                </a:moveTo>
                                <a:lnTo>
                                  <a:pt x="360" y="724"/>
                                </a:lnTo>
                                <a:lnTo>
                                  <a:pt x="352" y="724"/>
                                </a:lnTo>
                                <a:lnTo>
                                  <a:pt x="350" y="724"/>
                                </a:lnTo>
                                <a:lnTo>
                                  <a:pt x="347" y="724"/>
                                </a:lnTo>
                                <a:lnTo>
                                  <a:pt x="347" y="729"/>
                                </a:lnTo>
                                <a:lnTo>
                                  <a:pt x="347" y="732"/>
                                </a:lnTo>
                                <a:lnTo>
                                  <a:pt x="347" y="734"/>
                                </a:lnTo>
                                <a:lnTo>
                                  <a:pt x="350" y="734"/>
                                </a:lnTo>
                                <a:lnTo>
                                  <a:pt x="352" y="739"/>
                                </a:lnTo>
                                <a:lnTo>
                                  <a:pt x="355" y="742"/>
                                </a:lnTo>
                                <a:lnTo>
                                  <a:pt x="360" y="737"/>
                                </a:lnTo>
                                <a:lnTo>
                                  <a:pt x="360" y="729"/>
                                </a:lnTo>
                                <a:lnTo>
                                  <a:pt x="363" y="729"/>
                                </a:lnTo>
                                <a:lnTo>
                                  <a:pt x="365" y="732"/>
                                </a:lnTo>
                                <a:lnTo>
                                  <a:pt x="365" y="734"/>
                                </a:lnTo>
                                <a:lnTo>
                                  <a:pt x="365" y="737"/>
                                </a:lnTo>
                                <a:lnTo>
                                  <a:pt x="365" y="739"/>
                                </a:lnTo>
                                <a:lnTo>
                                  <a:pt x="368" y="739"/>
                                </a:lnTo>
                                <a:lnTo>
                                  <a:pt x="368" y="742"/>
                                </a:lnTo>
                                <a:lnTo>
                                  <a:pt x="368" y="745"/>
                                </a:lnTo>
                                <a:lnTo>
                                  <a:pt x="371" y="745"/>
                                </a:lnTo>
                                <a:lnTo>
                                  <a:pt x="373" y="750"/>
                                </a:lnTo>
                                <a:lnTo>
                                  <a:pt x="376" y="750"/>
                                </a:lnTo>
                                <a:lnTo>
                                  <a:pt x="381" y="747"/>
                                </a:lnTo>
                                <a:lnTo>
                                  <a:pt x="384" y="742"/>
                                </a:lnTo>
                                <a:lnTo>
                                  <a:pt x="386" y="745"/>
                                </a:lnTo>
                                <a:lnTo>
                                  <a:pt x="389" y="745"/>
                                </a:lnTo>
                                <a:lnTo>
                                  <a:pt x="392" y="750"/>
                                </a:lnTo>
                                <a:lnTo>
                                  <a:pt x="392" y="753"/>
                                </a:lnTo>
                                <a:lnTo>
                                  <a:pt x="394" y="755"/>
                                </a:lnTo>
                                <a:lnTo>
                                  <a:pt x="397" y="758"/>
                                </a:lnTo>
                                <a:lnTo>
                                  <a:pt x="400" y="755"/>
                                </a:lnTo>
                                <a:lnTo>
                                  <a:pt x="400" y="750"/>
                                </a:lnTo>
                                <a:lnTo>
                                  <a:pt x="405" y="747"/>
                                </a:lnTo>
                                <a:lnTo>
                                  <a:pt x="410" y="747"/>
                                </a:lnTo>
                                <a:lnTo>
                                  <a:pt x="413" y="745"/>
                                </a:lnTo>
                                <a:lnTo>
                                  <a:pt x="415" y="742"/>
                                </a:lnTo>
                                <a:lnTo>
                                  <a:pt x="413" y="737"/>
                                </a:lnTo>
                                <a:lnTo>
                                  <a:pt x="407" y="734"/>
                                </a:lnTo>
                                <a:lnTo>
                                  <a:pt x="405" y="732"/>
                                </a:lnTo>
                                <a:lnTo>
                                  <a:pt x="400" y="729"/>
                                </a:lnTo>
                                <a:lnTo>
                                  <a:pt x="397" y="732"/>
                                </a:lnTo>
                                <a:lnTo>
                                  <a:pt x="389" y="732"/>
                                </a:lnTo>
                                <a:lnTo>
                                  <a:pt x="384" y="732"/>
                                </a:lnTo>
                                <a:lnTo>
                                  <a:pt x="379" y="729"/>
                                </a:lnTo>
                                <a:lnTo>
                                  <a:pt x="373" y="726"/>
                                </a:lnTo>
                                <a:lnTo>
                                  <a:pt x="371" y="726"/>
                                </a:lnTo>
                                <a:lnTo>
                                  <a:pt x="368" y="724"/>
                                </a:lnTo>
                                <a:close/>
                                <a:moveTo>
                                  <a:pt x="484" y="805"/>
                                </a:moveTo>
                                <a:lnTo>
                                  <a:pt x="476" y="803"/>
                                </a:lnTo>
                                <a:lnTo>
                                  <a:pt x="468" y="803"/>
                                </a:lnTo>
                                <a:lnTo>
                                  <a:pt x="465" y="805"/>
                                </a:lnTo>
                                <a:lnTo>
                                  <a:pt x="468" y="808"/>
                                </a:lnTo>
                                <a:lnTo>
                                  <a:pt x="473" y="811"/>
                                </a:lnTo>
                                <a:lnTo>
                                  <a:pt x="476" y="811"/>
                                </a:lnTo>
                                <a:lnTo>
                                  <a:pt x="484" y="813"/>
                                </a:lnTo>
                                <a:lnTo>
                                  <a:pt x="489" y="816"/>
                                </a:lnTo>
                                <a:lnTo>
                                  <a:pt x="492" y="816"/>
                                </a:lnTo>
                                <a:lnTo>
                                  <a:pt x="494" y="816"/>
                                </a:lnTo>
                                <a:lnTo>
                                  <a:pt x="499" y="816"/>
                                </a:lnTo>
                                <a:lnTo>
                                  <a:pt x="502" y="816"/>
                                </a:lnTo>
                                <a:lnTo>
                                  <a:pt x="505" y="816"/>
                                </a:lnTo>
                                <a:lnTo>
                                  <a:pt x="505" y="811"/>
                                </a:lnTo>
                                <a:lnTo>
                                  <a:pt x="494" y="808"/>
                                </a:lnTo>
                                <a:lnTo>
                                  <a:pt x="484" y="805"/>
                                </a:lnTo>
                                <a:close/>
                                <a:moveTo>
                                  <a:pt x="536" y="808"/>
                                </a:moveTo>
                                <a:lnTo>
                                  <a:pt x="531" y="811"/>
                                </a:lnTo>
                                <a:lnTo>
                                  <a:pt x="526" y="813"/>
                                </a:lnTo>
                                <a:lnTo>
                                  <a:pt x="528" y="816"/>
                                </a:lnTo>
                                <a:lnTo>
                                  <a:pt x="528" y="818"/>
                                </a:lnTo>
                                <a:lnTo>
                                  <a:pt x="531" y="818"/>
                                </a:lnTo>
                                <a:lnTo>
                                  <a:pt x="534" y="816"/>
                                </a:lnTo>
                                <a:lnTo>
                                  <a:pt x="536" y="813"/>
                                </a:lnTo>
                                <a:lnTo>
                                  <a:pt x="536" y="808"/>
                                </a:lnTo>
                                <a:close/>
                                <a:moveTo>
                                  <a:pt x="342" y="818"/>
                                </a:moveTo>
                                <a:lnTo>
                                  <a:pt x="342" y="821"/>
                                </a:lnTo>
                                <a:lnTo>
                                  <a:pt x="344" y="821"/>
                                </a:lnTo>
                                <a:lnTo>
                                  <a:pt x="344" y="818"/>
                                </a:lnTo>
                                <a:lnTo>
                                  <a:pt x="344" y="816"/>
                                </a:lnTo>
                                <a:lnTo>
                                  <a:pt x="342" y="816"/>
                                </a:lnTo>
                                <a:lnTo>
                                  <a:pt x="342" y="818"/>
                                </a:lnTo>
                                <a:close/>
                                <a:moveTo>
                                  <a:pt x="315" y="821"/>
                                </a:moveTo>
                                <a:lnTo>
                                  <a:pt x="315" y="824"/>
                                </a:lnTo>
                                <a:lnTo>
                                  <a:pt x="318" y="821"/>
                                </a:lnTo>
                                <a:lnTo>
                                  <a:pt x="315" y="821"/>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F32C67" id="Group 2" o:spid="_x0000_s1026" style="position:absolute;margin-left:236.3pt;margin-top:.1pt;width:42.5pt;height:40.35pt;z-index:251657728" coordorigin="5753,8000" coordsize="828,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">
                <o:lock v:ext="edit" aspectratio="t"/>
                <v:shape id="Freeform 3" o:spid="_x0000_s1027" style="position:absolute;left:5937;top:8182;width:460;height:505;visibility:visible;mso-wrap-style:square;v-text-anchor:top" coordsize="460,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" path="m457,402r-2,11l452,423r-5,8l441,439r-10,8l420,455r-8,2l405,457r-32,l341,457r-21,l299,457r-2,l294,460r-5,l286,460r-8,3l270,465r-5,6l260,473r-11,11l242,494r,3l239,502r-3,3l234,505r-6,-3l226,500r-3,-3l221,492r-3,-6l215,484r-5,-5l207,476r-5,-5l200,471r-14,-6l173,463r-8,-3l152,460r-21,l113,460r-6,l105,463r-3,-3l100,460r-3,l94,460r-5,l84,460r-5,l73,460r-2,l68,460r-3,l60,460r-2,-3l50,455r-8,-3l39,450r-2,l34,450r,-3l31,447r-2,-3l26,439r-5,l18,436r-3,-2l13,429r,-3l10,421,8,418r,-5l5,410,2,408r,-3l,402r,-8l,392,,379,,368,,286,,205,,123,,42,,31,,18,2,10,8,2,23,,44,r98,l236,r98,l431,r16,l457,r3,10l460,23r,87l460,197r,89l460,373r,13l460,397r,3l457,402xm178,10r,40l178,89r,40l178,168r-36,l105,168r-37,l31,168r,-5l31,160r32,l94,160r35,l160,160r,-2l160,152r-31,l94,152r-31,l31,152r,-2l31,144r32,l94,144r35,l160,144r,-2l160,137r-31,l94,139,63,137r-32,l31,134r,-3l63,131r31,l129,131r31,l160,126r,-3l129,123r-35,l63,123r-32,l31,118r,-3l63,115r31,l129,115r31,l160,110r,-2l129,108r-35,l63,108r-32,l31,105r,-5l63,100r31,l129,100r31,l160,97r,-5l129,92r-35,l63,92r-32,l31,89r,-2l63,87r31,l129,87r31,l160,81r,-2l129,79r-35,l63,79r-32,l31,73r,-2l63,71r31,l129,71r31,l160,65r,-2l129,63r-35,l63,63r-32,l31,60r,-5l63,55r31,l129,55r31,l160,52r,-5l129,47r-35,l63,47r-32,l31,44r,-5l63,39r34,l129,39r31,l160,37r,-3l129,34r-35,l63,34r-32,l31,29r,-3l63,26r31,l129,26r31,l160,21r,-3l123,18r-34,l52,18r-34,l18,108r,92l18,292r,89l18,394r,14l21,410r2,3l23,415r3,3l29,423r2,3l34,429r10,7l52,442r3,2l58,444r7,l71,444r34,l139,444r5,l152,444r5,l160,439r-26,l107,439r-26,l58,439r-6,-5l47,431r29,l105,431r26,l160,431r,-5l160,423r-31,l97,423r-32,l37,423r-6,-2l31,415r32,l94,415r32,l160,415r,-2l160,408r-34,l94,408r-31,l31,408r,-3l31,402r,-2l65,400r32,l129,400r31,l160,397r,-5l129,392r-32,l63,392r-32,l31,389r,-3l63,386r34,l129,386r31,l160,381r,-2l129,379r-32,l63,379r-32,l31,373r,-2l63,371r34,l129,371r31,l160,368r,-5l129,363r-35,l63,363r-32,l31,360r,-5l65,355r32,l129,355r31,l160,352r,-5l129,347r-35,l63,347r-32,l31,344r,-2l65,342r32,l129,342r31,l160,336r,-2l129,334r-35,l63,334r-32,l31,329r,-3l65,326r32,l129,326r31,l160,323r,-5l129,318r-32,l63,318r-32,l31,315r,-5l65,310r32,l129,310r31,l160,308r,-3l129,305r-32,l63,305r-32,l31,300r,-3l63,297r31,l129,297r31,l160,292r,-3l129,289r-35,l63,289r-32,l31,284r,-3l68,281r37,l142,281r36,l178,321r,42l178,402r,40l186,447r11,3l200,452r2,l207,455r6,2l218,463r3,5l226,471r2,2l231,476r5,3l242,473r5,-5l252,463r5,-6l263,455r7,-5l276,450r5,-3l284,444r5,l292,444r2,-2l307,442r11,l349,442r29,l384,442r5,l384,439r-6,l357,439r-23,l313,439r-21,l292,434r,-5l318,429r26,l370,429r27,l402,429r5,-3l402,426r-5,l370,426r-26,l318,426r-26,l292,421r,-3l320,418r32,l381,418r29,l418,418r5,-3l418,410r-8,l381,410r-32,l320,410r-28,l292,408r,-6l323,402r32,l386,402r29,l426,402r5,-2l431,397r-5,l391,397r-31,l326,400r-34,-3l292,394r,-5l323,389r32,l386,389r32,l426,389r7,l428,384r-10,l386,384r-31,l323,384r-31,l292,381r,-5l323,376r32,l386,376r32,l428,376r5,-3l426,371r-8,l386,371r-31,l323,371r-31,l292,368r,-5l323,363r32,l386,363r32,l426,363r7,-3l426,358r-8,l386,358r-31,l323,358r-31,l292,352r,-2l323,350r32,l386,350r32,l428,350r5,-3l426,344r-8,l386,344r-31,l323,344r-31,l292,339r,-3l323,336r32,l386,336r32,l426,336r7,-2l431,331r-5,l391,331r-31,l326,331r-34,l292,326r,-3l323,323r32,l389,323r31,l423,323r5,l431,321r2,-3l426,315r-8,l386,315r-31,l323,315r-31,l292,313r,-5l323,308r32,l386,308r32,l426,308r7,-3l426,302r-8,l386,302r-31,l323,302r-31,l292,297r,-3l323,294r32,l386,294r29,l426,294r7,-2l433,289r,-3l397,286r-34,l328,286r-36,l292,281r,-5l331,276r39,l410,276r39,l449,250r,-29l449,194r-2,-26l410,168r-37,l336,168r-37,l299,163r,-3l331,160r34,l397,160r31,l428,158r,-6l397,152r-32,l331,152r-32,l299,150r,-6l331,144r34,l397,144r31,l428,142r,-5l397,137r-32,l331,137r-32,l299,134r,-3l331,131r34,l397,131r31,l428,126r,-3l397,123r-32,l331,123r-32,l299,118r,-3l331,115r34,l397,115r31,l428,110r,-2l397,108r-32,l331,108r-32,l299,105r,-5l331,100r34,l397,100r31,l428,97r,-5l397,92r-32,l331,92r-32,l299,89r,-2l331,87r34,l397,87r31,l428,81r,-2l397,79r-32,l331,79r-32,l299,73r,-2l331,71r34,l397,71r31,l428,65r,-2l397,63r-32,l331,63r-32,l299,60r,-5l331,55r34,l397,55r31,l428,52r,-5l397,47r-32,l331,47r-32,l299,44r,-5l334,39r31,l397,39r31,l428,37r,-3l397,34r-32,l331,34r-32,l299,29r,-3l331,26r32,l397,26r31,l428,21r,-3l397,15r-32,l331,15r-32,l299,13r,-5l270,8r-31,l210,8r-32,l178,10xe" fillcolor="blue" stroked="f">
                  <v:path arrowok="t" o:connecttype="custom" o:connectlocs="320,457;242,497;202,471;100,460;58,457;15,434;0,379;142,0;460,386;31,168;31,152;31,137;31,123;31,108;31,92;31,79;31,63;31,47;31,34;18,18;29,423;152,444;160,431;160,415;97,400;97,386;97,371;97,355;97,342;97,326;97,310;94,297;105,281;213,457;270,450;389,442;397,429;352,418;292,402;292,397;355,384;418,371;433,360;418,350;355,336;292,323;355,315;418,302;433,292;449,276;365,160;365,144;365,131;365,115;365,100;365,87;365,71;365,55;365,39;363,26;239,8" o:connectangles="0,0,0,0,0,0,0,0,0,0,0,0,0,0,0,0,0,0,0,0,0,0,0,0,0,0,0,0,0,0,0,0,0,0,0,0,0,0,0,0,0,0,0,0,0,0,0,0,0,0,0,0,0,0,0,0,0,0,0,0,0"/>
                  <o:lock v:ext="edit" aspectratio="t" verticies="t"/>
                </v:shape>
                <v:shape id="Freeform 4" o:spid="_x0000_s1028" style="position:absolute;left:5753;top:8000;width:828;height:839;visibility:visible;mso-wrap-style:square;v-text-anchor:top" coordsize="82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" path="m615,69r13,5l641,79r14,11l670,100r6,3l678,105r3,6l686,111r,5l689,119r,2l694,124r5,5l702,134r,3l705,137r2,3l707,142r3,5l715,153r3,10l720,171r,8l723,187r,3l723,195r,5l723,208r,11l723,229r5,3l733,234r6,l739,229r2,-8l744,216r8,-5l760,205r5,3l773,216r2,13l781,240r8,10l794,261r5,13l802,287r2,3l807,290r,10l810,313r,3l810,319r,5l810,332r,15l807,361r,5l807,371r-5,11l794,392r,3l791,397r,3l791,403r-2,2l786,411r3,5l794,418r3,3l799,421r5,-3l807,416r8,l820,416r5,5l828,429r,8l828,447r-3,l825,450r,5l825,458r,5l825,468r,6l823,482r,8l823,497r,8l820,511r,2l818,513r-3,11l812,534r-2,3l810,542r-3,3l807,547r-3,6l802,555r-5,16l786,582r,2l783,587r,3l781,590r,2l778,595r,2l775,597r,3l770,603r,2l768,605r-6,6l760,616r,5l762,626r-2,3l760,634r-6,3l749,642r,8l752,658r-3,3l749,666r-10,13l726,692r-6,5l715,705r,3l712,711r-2,l705,716r-6,2l697,724r-3,2l691,732r-5,2l683,734r-2,5l676,745r-14,8l652,761r-5,l644,763r-5,3l636,768r-8,l623,771r-5,l612,774r-10,-3l591,774r-2,5l586,784r-5,3l573,787r-5,-5l565,774r-5,2l555,784r-3,l547,787r-5,-5l536,776r-8,l523,776r-3,3l518,779r-3,l513,779r-6,3l505,787r-11,2l489,795r8,5l505,803r2,l510,803r13,l534,800r8,l547,800r5,3l555,808r,8l552,821r-8,3l539,829r-11,l518,832r-5,l507,832r-2,l502,832r-10,-3l481,829r-3,-5l471,824r-11,-3l449,818r-7,-2l431,816r-3,-3l426,813r-3,l421,813r-3,-2l415,811r-8,2l400,816r-3,2l394,821r-10,l379,826r-8,3l365,832r-8,2l350,837r-8,l336,839r-2,l329,839r-8,-2l315,837r-7,-3l302,834r,-2l294,832r-5,-6l286,818r-2,-7l286,811r6,-3l297,805r11,3l318,813r3,l326,811r8,-3l342,805r2,l347,803r3,l352,803r5,-6l355,792r-5,l344,789r-8,-2l331,787r-5,-3l323,784r-5,3l310,789r-8,l297,784r,-5l294,776r-5,11l284,795r-8,l271,792r,-3l265,787r-2,-5l250,782r-11,2l216,782r-19,-6l184,768r-11,-7l168,758r-5,-3l152,745r-10,-8l139,734r,-2l134,729r-3,-3l129,724r-3,-3l118,713r-5,-8l110,703r-5,-6l100,687r-5,-5l87,676r2,-8l92,663r,-5l95,655r7,l105,653r-3,-6l100,642r-5,3l89,645r-5,l81,642r,-5l79,634r2,-5l79,624r-3,-3l71,621r-3,-3l66,616r,-3l63,611r-3,l58,608r-5,-5l47,600r,-3l47,595r-2,l39,590r-2,-6l34,582r-3,-6l26,571,24,561,21,550r-3,-3l16,540r,-3l13,532r,-3l10,521r,-5l10,513,8,511r,-8l5,497r,-5l5,487,3,479r,-5l3,471r,-3l3,463,,458r,-3l,447r3,-5l8,445r2,l10,440r3,-6l13,432r5,l24,437r2,3l31,437r3,-5l39,429r3,-3l37,421r-3,-5l34,413r-3,-2l26,408r,-3l21,395,16,382r-3,-3l10,371r,-5l8,363r,-10l5,345,8,332r,-13l10,316r,-3l13,308r3,-3l18,292r6,-10l26,279r3,-5l31,271r3,-13l39,247r3,-2l39,245r3,-3l45,232r5,-8l55,221r5,l63,221r3,l68,226r3,11l74,240r2,l81,237r6,-3l87,224r,-13l87,208r,-5l89,192r3,-8l95,174r2,-5l97,163r3,-2l102,155r6,-5l108,147r2,-5l113,140r3,-3l126,124r13,-11l142,111r5,-6l152,103r6,-5l163,98r5,-6l171,92r2,-2l179,84r5,-5l187,79r,-3l189,76r3,l197,76r,3l202,82r6,l216,82r2,l221,84r5,-5l229,76r,-5l231,71r8,-13l250,45r8,-3l263,37r2,-3l271,34r,-2l273,32r3,-3l279,29r2,l284,26r5,l292,24r2,l297,24r,-3l300,21r5,l313,19r8,l326,19r5,-3l339,16r11,l355,16r2,-3l365,13r3,3l365,19r-8,2l352,24r-8,l342,24r-6,l331,29r-5,11l329,42r5,l334,40r2,-3l339,34r5,l352,34r5,-5l365,29r,3l365,34r-10,6l347,48r-3,2l344,55r-8,l329,55r-8,3l315,61r-2,2l310,63r-5,3l302,66r,3l294,71r-5,3l276,76r-11,8l260,84r-2,3l255,90r-3,2l255,95r5,l268,95r5,-3l279,90r-3,-3l279,84r5,-2l286,84r3,3l292,90r5,l302,90r6,-6l308,82r-6,-3l300,79r-3,-3l300,74r8,l318,76r3,3l323,79r6,l336,76r6,-5l344,63r11,-5l363,50r2,-2l368,42r5,-5l376,32r,-3l379,26r,-2l379,21r-3,-2l371,13r2,-2l376,11r8,-6l394,3r,10l392,24r2,l397,24r3,2l400,29r-3,3l394,34,381,50,371,63r-6,3l360,69r-3,2l357,74r-2,l352,76r-5,3l347,82r-3,2l336,87r-7,5l326,95r-3,l321,98r-3,l313,100r-3,3l305,103r-3,2l294,105r-8,3l268,108r-21,l239,111r-5,2l231,119r,5l226,126r-8,3l213,124r-5,l202,126r-5,3l197,132r-3,2l189,145r-2,8l181,163r-2,11l176,179r-3,3l171,187r-3,5l166,195r,2l163,200r-3,3l160,205r-2,3l155,211r-3,2l152,216r-2,l150,219r-3,2l142,226r-5,3l137,234r-6,3l129,242r-3,3l121,247r-3,6l118,258r,3l118,263r3,6l121,276r-3,l116,279r-8,3l100,282r-3,2l95,295r-3,2l89,303r3,13l95,324r5,-3l102,313r6,-2l110,308r8,-3l123,305r3,6l129,319r,2l129,324r,2l129,329r2,3l131,334r3,3l134,340r,23l134,390r,5l134,397r-3,6l129,408r,5l126,418r,6l123,432r-2,5l118,445r-5,5l110,461r-8,7l97,482r-2,2l95,490r-6,13l87,516r2,5l92,526r5,-2l102,518r6,l110,516r6,l121,516r,5l121,526r5,8l129,545r5,5l137,558r8,5l147,574r5,5l155,584r5,8l163,597r,3l168,608r3,5l173,621r6,5l179,629r,3l181,637r3,5l184,645r,5l187,655r2,8l192,668r,8l194,682r6,l202,684r14,5l229,697r13,11l255,716r3,5l263,726r2,l271,732r2,7l284,747r8,6l297,753r,-3l294,745r-5,-6l286,734r-5,-5l276,724r-3,-6l271,713r-6,-2l268,703r3,-3l273,697r3,-2l279,692r2,3l284,695r2,2l289,700r5,3l300,708r8,l313,708r5,3l321,711r8,2l339,713r13,3l365,716r14,2l392,724r5,l402,726r3,l407,726r11,6l428,732r3,l434,732r2,-3l442,726r2,-2l449,721r3,l457,718r3,-2l465,716r3,-3l478,711r11,-3l492,708r2,l507,705r16,-2l526,700r13,-3l549,692r6,-3l557,687r6,-3l565,684r3,3l568,689r,6l573,697r5,3l576,705r,6l570,716r-5,5l563,726r-6,3l555,734r-6,5l544,747r-5,8l547,755r2,-2l560,747r8,-8l568,737r2,-3l576,729r,-3l578,721r3,-5l584,716r,-3l594,700r13,-11l610,687r2,-3l626,679r10,-5l641,671r3,-5l644,663r,-2l647,655r,-8l655,632r5,-19l662,608r,-5l668,595r2,-11l673,582r,-3l676,574r2,-3l681,561r2,-8l686,545r3,-8l689,526r2,-8l697,518r5,-2l705,511r5,2l715,516r5,5l720,526r3,3l726,529r5,-3l733,518r3,-7l739,505r2,-5l741,495r,-5l739,484r-3,-2l733,479r,-3l731,471r-5,-3l723,463r,-8l720,455r-2,-2l715,453r,-6l715,445r-3,-3l710,442r,-8l707,429r-2,-3l702,424r,-8l699,411r-2,-3l697,400r-3,-5l691,390r-2,-6l686,376r,-8l683,361r,-3l683,353r-2,-8l681,337r-3,-5l678,326r3,-2l681,319r5,-3l691,313r6,-5l702,305r3,3l707,313r3,6l712,321r3,5l718,332r5,l726,329r,-5l726,321r-3,-18l718,287r,-8l715,276r-8,l699,274r-5,-3l694,263r5,-5l705,253r-3,-8l697,237r,-3l694,232r-5,l689,229r-6,-5l678,224r-8,-11l662,205r-5,-5l652,195r,-3l652,190r-8,-6l641,176r-5,-7l634,163r,-2l631,158r-3,-3l626,150r-6,-13l615,126r-5,-5l605,113r-8,3l586,119r-2,l581,116r-3,-5l576,108r,-5l573,98r-10,2l555,100r-6,l547,100,518,98,492,95,463,90r-35,l415,90r-13,l400,87r-3,-3l394,87r-2,5l386,92r-5,-2l381,84r-2,-2l379,74r5,-3l386,66r6,-3l400,55r7,-5l410,48r5,-3l418,42r,-2l415,34r-2,-5l413,24r5,l421,21r5,l426,19r,-3l423,13r-2,-2l421,8r,-5l421,r2,l426,r5,3l439,3r5,2l452,8r5,l463,11r2,2l471,13r2,l489,16r10,3l513,19r10,5l528,24r3,l544,32r8,5l555,40r8,8l568,58r5,5l578,69r3,5l584,76r13,l607,76r5,-2l615,69xm644,145r,8l647,163r,3l649,171r6,3l660,176r2,6l662,187r3,5l670,197r11,11l694,216r5,3l702,219r3,l705,216r-3,-3l699,208r,-3l697,197r-6,-5l691,190r-2,-6l683,179r,-3l681,171r-5,-5l676,163r-3,-2l673,158r-3,-5l665,147r-5,-10l655,126r-3,-2l647,119r,-3l641,108r-2,-8l641,98r3,2l647,103r,2l655,111r5,8l660,121r2,l668,119r5,-3l673,113r-5,-2l665,108r-5,l657,103r-2,-5l652,95r-3,-3l644,92r-3,-2l639,87r-3,l634,84r-6,-2l626,84r2,19l631,119r,2l634,126r,8l636,137r5,3l641,137r3,l647,137r2,3l647,142r-6,-2l641,142r3,3xm486,24r-5,-3l476,26r2,6l486,34r3,l489,29r-3,-5xm449,45r16,13l484,71r2,5l492,79r7,l507,79r8,5l523,84r13,3l549,87r3,l557,87r6,-3l563,82r-6,-6l552,76r-3,-5l544,69r-8,-3l528,63r-8,-2l513,58r-6,l505,53r-3,-3l497,50r-3,-2l489,48r-3,-3l481,45r-5,-3l471,40r-3,-3l463,34r-3,-2l455,32r-6,-6l444,24r3,10l449,45xm568,66l560,55,549,48r,-3l547,45r-3,-3l542,42r-3,-2l534,37r-3,l523,32r-8,-6l507,29r-5,l499,32r3,5l505,42r2,-2l513,37r2,3l518,45r2,3l523,50r5,-5l531,40r3,2l534,48r5,5l544,61r3,l552,66r8,3l568,71r,-2l568,66xm308,53r2,-3l310,48r3,l313,45r2,-3l318,37r,-5l308,29r-8,3l297,34r-5,l276,40,265,50r-2,l260,50r-10,8l244,66r-2,3l239,74r,5l242,82r2,-3l247,79r8,-5l268,69r8,-11l284,48r,5l286,61r8,-13l305,37r3,5l305,50r3,3xm436,48r-2,-3l431,45r-3,l426,45r-3,l421,48r-3,2l415,53r-2,l407,58r-2,3l402,66r-5,3l397,71r3,5l426,79r26,l452,74r,-5l439,69r-13,l418,69r-5,-3l415,63r3,l423,61r3,-3l434,58r5,-3l436,50r,-2xm137,213r10,-8l155,195r3,l158,192r2,-2l163,179r5,-10l168,166r,-3l168,161r3,-3l171,155r2,-5l176,147r3,-5l179,134r2,-5l181,124r3,-3l184,116r3,-3l187,111r,-6l187,100r,-5l187,92r-3,l181,92r-8,6l168,103r-5,2l158,108r-6,5l150,119r-5,2l139,126r3,6l145,137r5,-5l152,126r8,-7l168,108r3,l173,105r,11l168,126r3,3l173,134r-2,3l168,140r-2,l163,145r-5,2l152,150r,8l160,155r6,3l160,166r-10,5l147,171r-5,5l142,182r5,l152,184r-5,3l142,190r-3,2l134,192r,3l131,197r,6l131,205r-2,8l121,216r-3,8l118,229r3,3l129,224r8,-11xm683,140r3,-6l683,129r-2,-5l676,121r-3,8l673,137r3,5l678,147r3,-2l683,140xm123,142r-2,3l118,150r,5l118,158r-2,5l113,169r-3,5l108,179r,8l105,195r-3,5l102,205r-2,3l100,211r,8l105,224r3,-8l110,208r,-3l113,203r3,-11l113,179r3,-3l118,176r3,l123,169r-2,-8l123,155r3,-2l131,155r3,3l137,150r,-8l134,140r-3,l126,140r-3,2xm712,190r,l712,187r,-5l710,176r-3,-5l705,166r,-3l705,158r-3,-5l699,150r-2,-8l691,140r-2,13l691,163r3,-2l699,161r,10l697,182r5,2l705,187r2,10l710,203r2,-6l712,190xm773,250r,-5l770,242r,-5l768,232r-3,-3l762,226r-2,3l757,237r-3,3l752,245r,2l752,250r,3l749,258r5,3l760,263r,-5l760,253r2,-6l768,247r,3l770,253r3,-3xm55,258r5,l63,261r,5l63,271r,3l66,276r-3,3l63,284r,3l60,290r3,2l63,295r3,l68,292r6,-2l74,295r,2l74,300r-6,5l66,311r-3,5l63,321r3,l68,319r6,-8l81,303r-2,-3l79,297r,-5l76,287r,-3l76,279r-5,-5l68,271r-2,-8l66,255r,-5l63,245r-3,2l58,250r-3,3l55,258xm773,255r,l773,253r,2xm778,392r,l781,390r2,-3l786,384r,-2l789,382r,-3l791,379r,-3l791,374r3,-6l797,361r,-3l797,355r,-2l797,347r,-5l799,340r-2,-8l797,324r,-3l797,316r,-13l794,287r-5,-8l783,269r-2,-8l773,255r,3l773,266r2,8l775,279r,8l778,287r3,l786,287r,3l786,295r-3,l783,297r,3l781,305r-3,l778,308r-3,5l775,316r,3l778,319r3,-3l786,313r3,l791,316r,3l789,324r-6,5l781,332r-3,2l778,337r-3,5l775,345r6,2l783,350r-2,3l781,355r-3,3l775,361r,10l775,382r,5l778,392xm50,261r-5,8l42,274r3,5l47,287r,-3l50,284r3,-10l53,261r-3,xm754,274r,5l757,282r-3,2l752,287r-5,l744,290r-3,5l744,300r3,-3l749,300r3,5l747,305r-3,-2l739,305r2,8l747,319r5,5l752,326r-3,3l747,332r-3,l741,332r,8l744,345r3,l749,345r,2l749,350r,5l749,361r,5l749,368r3,8l754,384r3,3l760,390r2,l762,387r,-8l762,371r3,-3l762,366r,-3l762,361r,-6l762,350r,-8l762,334r,-2l762,326r,-2l762,319r,-6l762,308r,-3l762,303r,-3l762,297r,-7l760,287r,-11l760,269r-6,2l754,274xm50,387r,-5l47,376r3,-5l50,366r-3,-5l50,353r,-3l50,347r,-5l50,337r,-21l50,297r-5,-2l37,297r-3,3l31,305r-2,11l26,326r-2,8l24,347r,8l24,363r2,3l29,368r2,6l31,382r,2l34,387r,3l34,392r8,8l47,408r3,-8l50,387xm66,408r2,l68,405r3,-2l71,400r3,-3l74,395r,-3l76,392r,-8l76,379r3,-5l81,371r,-5l79,361r2,-6l84,350r,-3l84,342r,-5l84,334r-3,-2l81,326r-2,-2l76,324r-2,2l68,329r-2,5l63,340r-3,7l66,347r5,-5l74,342r2,-2l76,342r3,5l74,353r-8,5l63,363r-3,8l63,374r,2l63,384r-3,8l63,397r3,6l63,405r3,3xm87,471r2,-3l89,466r6,-5l100,455r2,-10l110,437r3,-8l113,424r5,-6l118,413r,-5l118,405r3,-8l123,392r,-5l126,384r-3,-5l123,376r-2,-5l121,363r2,-5l123,350r,-5l123,337r-2,-3l121,326r-5,l113,329r-3,5l110,337r-8,8l95,350r,5l92,361r3,2l95,371r-3,3l89,376r,6l89,387r,3l92,390r3,-3l95,384r2,-5l100,374r,-3l102,368r,-2l102,363r3,-2l108,355r2,-5l110,345r,-3l110,340r3,-3l116,337r2,3l118,347r-2,8l116,361r,2l110,368r,8l113,379r3,l113,384r-5,3l102,392r-2,8l102,403r6,2l97,413r-8,8l95,424r5,l102,426r,3l95,434r-11,6l84,447r3,6l84,458r-5,3l79,463r-3,3l76,471r-2,5l74,482r,2l81,479r6,-8xm710,334r-3,-2l702,326r-5,11l697,350r2,5l699,363r6,l705,368r,6l705,382r2,2l712,387r3,3l712,395r-2,l707,392r-2,5l707,403r8,5l720,413r-2,5l718,426r2,3l723,432r5,2l731,437r,5l731,445r2,5l736,455r3,8l741,468r6,3l747,474r2,l752,474r,-6l752,463r,-2l752,455r-3,-2l749,450r,-5l747,437r-3,-8l741,421r-2,-8l733,408r-2,-11l726,395r-3,-3l720,384r-5,-8l715,374r,-3l712,366r-2,-3l710,361r-3,-6l705,347r,-7l707,337r3,-3xm728,353r-5,-3l718,350r2,8l723,361r,5l726,368r2,-5l728,361r3,-6l728,353xm736,379r-3,5l733,390r3,l739,382r-3,-3xm818,442r-6,-2l807,442r-3,3l799,447r-2,3l794,453r-5,8l781,466r,2l775,471r-2,3l770,476r-2,6l768,490r2,7l768,505r-3,6l762,505r-2,-5l754,503r-2,5l749,511r,5l752,518r2,3l757,526r-3,3l752,532r-3,l741,537r,10l744,547r,3l744,555r-5,3l739,561r,7l736,574r3,8l739,590r2,l744,590r,-3l747,582r,-3l749,576r3,-8l757,561r3,-8l762,545r3,-3l765,537r3,-3l770,529r5,-8l778,511r3,-3l781,505r5,-8l791,487r,-3l799,468r8,-15l810,455r5,l815,447r3,-5xm37,455r2,3l42,455r,-2l37,453r,2xm74,516r-3,-5l66,505r,-2l63,503r,-3l60,497r,-2l55,490r-5,-6l47,482r-2,-6l37,466r-8,-8l26,458r,-3l21,458r-3,8l18,471r,3l18,479r-2,3l18,490r3,7l26,503r,5l24,516r2,8l24,526r,3l26,534r,6l29,545r5,2l39,547r6,3l47,553r,2l45,555r-6,l37,555r,3l37,561r,2l39,563r3,3l45,571r8,l55,576r-2,3l55,584r,3l58,590r5,l66,595r5,2l74,603r5,2l81,600r,-3l79,592r-3,-2l74,587r,-3l71,576r-5,-5l63,563r-5,-5l55,547r-5,-7l50,532r-5,-3l45,524r-3,-6l42,516r-3,l39,513r-2,-5l37,503r-3,-6l31,492r-2,-8l26,474r-2,-3l26,468r5,l34,474r,8l39,490r3,10l45,503r2,2l53,503r5,2l55,516r,13l58,529r2,3l63,526r5,-5l68,537r3,13l74,547r2,-2l79,537r2,-8l81,526r-2,-8l76,518r-2,-2xm812,463r-5,11l804,484r-5,8l797,497r5,3l810,497r,-7l810,482r5,-8l815,463r-3,xm789,518r-3,3l786,529r8,-5l802,521r2,l802,516r-5,-3l791,516r-2,2xm797,532r-8,2l781,540r-3,l775,542r-2,3l775,547r3,3l781,550r-6,5l768,561r-6,10l760,579r,3l757,584r-3,3l754,592r,5l757,597r3,l762,595r,-3l768,590r2,-6l773,584r,-2l775,582r,-3l778,579r,-3l781,571r5,-8l791,553r3,-3l794,545r3,l797,542r2,-2l802,537r2,-5l804,526r-5,3l797,532xm718,550r,5l718,558r,5l718,566r-3,2l715,574r3,5l718,584r-3,11l712,603r3,l720,600r3,-5l723,587r3,-8l723,576r,-2l723,568r3,-2l726,561r-3,-3l723,555r,-2l720,545r-2,-11l718,532r-6,-3l710,534r-5,8l705,545r-3,2l699,553r,5l702,563r3,3l699,568r-5,3l691,574r-2,l691,584r3,13l689,597r-6,-5l681,603r-8,8l670,618r,8l668,629r2,5l670,639r,3l668,642r-3,3l662,647r,6l662,661r3,l665,663r11,l683,658r3,-8l689,642r2,-3l694,637r,-3l697,626r2,-8l702,608r3,-8l705,595r,-5l707,584r,-5l707,571r,-5l707,563r3,-2l710,550r5,-5l718,547r,3xm152,653r,l155,655r3,8l160,666r3,5l166,674r5,2l176,676r3,-8l176,655r-3,-8l173,639r-5,-5l163,624r,-6l163,611r-8,-11l147,590r,-3l145,584r,-2l142,576r-5,-2l134,571r,-8l129,558r-3,-5l123,545r-7,-5l113,542r,3l113,547r-3,l110,553r,2l108,558r,5l108,568r2,6l116,579r,5l116,587r,8l116,600r,3l118,605r,8l118,618r3,3l123,624r3,2l126,629r,10l129,650r5,5l139,658r,-3l137,650r,-8l134,639r-3,-7l129,624r-3,-16l123,592r-2,-5l121,582r-3,-14l116,558r,-3l116,553r5,-3l123,553r,10l126,571r3,3l131,579r,5l129,590r2,2l134,595r3,l139,592r3,3l139,603r-2,8l137,621r8,-3l150,611r,10l145,632r,5l150,639r2,l155,637r,8l152,653xm100,592r,-5l100,579r,-5l97,566r-2,-8l95,550r-3,-3l89,545r-5,2l79,555r-3,11l76,574r8,2l89,582r,5l89,592r3,5l97,603r3,-6l100,592xm702,642r,l699,645r3,5l705,650r2,l712,645r3,-8l707,637r-5,5xm599,761r8,l615,758r3,l620,758r3,-3l626,753r5,-3l636,750r5,3l647,747r5,-5l657,742r3,-3l668,734r5,-8l676,726r10,-8l697,708r2,-8l705,692r7,-3l718,684r2,-5l723,674r3,-3l726,668r2,-2l731,663r,-5l728,658r,-3l723,658r-5,3l715,661r-3,2l710,663r-3,l699,663r-5,3l691,666r-2,l681,668r-5,3l665,671r-8,l652,674r-3,l644,676r-5,3l636,684r-5,3l626,689r-8,l615,692r-3,l605,703r-14,10l589,718r-5,6l578,734r-2,11l584,745r7,-3l591,739r3,-5l599,732r6,-3l607,729r3,-5l612,721r3,-8l618,705r2,8l620,724r3,l628,721r3,-3l634,713r,-8l639,700r2,-11l644,687r3,l647,695r-3,13l647,708r2,-3l652,703r5,-11l662,684r6,l670,687r-2,2l668,692r2,l673,692r,-5l683,682r14,-3l699,676r3,l705,679r-14,10l678,697r-2,3l673,703r-3,2l665,705r-16,11l634,726r-11,6l615,737r-3,2l607,742r-8,3l591,750r-5,l584,755r2,3l589,761r5,-3l599,761xm179,684r-6,l168,684r-8,-2l155,676r-8,l145,674r-19,-3l108,666r,2l108,674r2,5l113,682r,2l116,687r,2l121,695r2,5l131,703r3,5l134,711r3,2l139,721r8,8l155,734r8,5l168,742r3,3l173,747r,3l179,753r2,2l184,755r3,l194,758r6,5l208,763r8,l221,768r8,l237,771r10,-3l252,768r8,-2l268,763r,-2l265,758r-7,-3l250,753r-11,-6l231,745r-5,-3l221,742r-5,-3l213,737r-5,-3l205,732r-5,l192,729r-5,-3l176,718r-10,-5l163,711r-5,-3l155,705r-3,-5l160,700r6,-3l171,705r8,8l181,711r3,l184,705r,-5l187,697r5,6l194,711r6,10l202,724r8,2l210,716r,-11l216,711r5,7l221,721r,3l223,726r6,6l229,734r2,3l234,737r5,-3l242,732r5,7l252,745r8,2l265,747r3,l271,745r-3,-3l265,739r-5,-7l250,726r-3,-5l242,716r-5,-3l231,711r-8,-8l216,697r-3,l210,700r-5,-3l200,695r-8,-6l187,684r-6,l179,684xm539,703r-5,2l531,708r-3,l526,708r-6,3l515,713r-5,l502,713r-5,3l492,718r-8,l478,716r-7,2l465,724r-5,5l452,729r-8,5l436,742r-2,l431,742r-8,8l415,758r-2,3l413,763r-3,5l407,771r,3l405,776r,6l407,784r6,-2l415,779r3,-3l423,771r11,-3l439,763r,-5l439,755r3,-2l442,750r,-3l444,745r3,l449,745r,2l449,750r-2,5l449,758r3,l455,755r2,-2l460,750r,-3l463,742r,-5l465,734r3,l471,734r2,3l471,739r,6l473,745r5,l481,742r,-3l484,737r,-3l486,729r6,-3l494,729r5,3l505,726r8,-2l518,724r2,-3l523,718r5,-2l531,716r3,2l528,724r-10,2l499,739r-21,14l476,755r-3,l468,758r-3,3l463,761r-8,5l444,774r-2,l439,776r-5,l431,782r-5,2l423,787r-5,l415,789r-2,3l407,795r-2,5l421,803r13,l447,800r10,-5l465,792r6,-5l481,784r8,-2l494,776r5,-2l505,766r8,-11l520,753r6,-8l531,737r8,-11l542,726r,-2l544,721r3,-3l549,716r,-5l552,705r,-2l552,700r-8,l539,703xm326,716r-5,l313,716r-5,-3l305,711r-8,l292,711r-3,2l292,716r,5l294,724r6,2l302,729r3,3l308,737r,2l313,742r5,3l321,747r2,6l326,755r3,6l331,763r8,3l352,766r5,5l368,774r3,l381,776r8,-2l389,771r,-3l386,768r,-2l379,761r-11,-6l365,755r-5,-2l355,750r-11,-5l336,742r-13,-5l313,729r-3,l308,726r-3,-2l305,721r,-3l308,718r2,3l315,726r6,l326,724r3,2l329,729r2,3l336,732r-2,-8l326,716xm368,724r-8,l352,724r-2,l347,724r,5l347,732r,2l350,734r2,5l355,742r5,-5l360,729r3,l365,732r,2l365,737r,2l368,739r,3l368,745r3,l373,750r3,l381,747r3,-5l386,745r3,l392,750r,3l394,755r3,3l400,755r,-5l405,747r5,l413,745r2,-3l413,737r-6,-3l405,732r-5,-3l397,732r-8,l384,732r-5,-3l373,726r-2,l368,724xm484,805r-8,-2l468,803r-3,2l468,808r5,3l476,811r8,2l489,816r3,l494,816r5,l502,816r3,l505,811r-11,-3l484,805xm536,808r-5,3l526,813r2,3l528,818r3,l534,816r2,-3l536,808xm342,818r,3l344,821r,-3l344,816r-2,l342,818xm315,821r,3l318,821r-3,xe" fillcolor="blue" stroked="f">
                  <v:path arrowok="t" o:connecttype="custom" o:connectlocs="794,261;820,511;697,724;542,800;294,832;152,745;34,582;16,382;102,155;289,26;310,63;379,26;218,129;97,284;110,516;297,753;457,718;610,687;731,471;726,321;549,100;465,13;689,184;628,103;505,53;547,61;431,45;179,142;142,176;100,219;710,203;66,311;797,332;781,353;749,347;50,350;84,342;126,384;116,355;715,390;707,355;754,521;37,453;37,561;39,490;789,534;718,555;668,629;173,639;137,650;92,547;720,679;607,729;615,737;208,763;221,718;478,716;463,737;407,795;318,745;350,724;368,724" o:connectangles="0,0,0,0,0,0,0,0,0,0,0,0,0,0,0,0,0,0,0,0,0,0,0,0,0,0,0,0,0,0,0,0,0,0,0,0,0,0,0,0,0,0,0,0,0,0,0,0,0,0,0,0,0,0,0,0,0,0,0,0,0,0"/>
                  <o:lock v:ext="edit" aspectratio="t" verticies="t"/>
                </v:shape>
              </v:group>
            </w:pict>
          </mc:Fallback>
        </mc:AlternateContent>
      </w:r>
    </w:p>
    <w:p w14:paraId="2DA58139" w14:textId="77777777" w:rsidR="00B37EA2" w:rsidRPr="005F40B7" w:rsidRDefault="00B37EA2" w:rsidP="000C58E3">
      <w:pPr>
        <w:rPr>
          <w:rFonts w:ascii="Arial" w:hAnsi="Arial" w:cs="Arial"/>
        </w:rPr>
      </w:pPr>
    </w:p>
    <w:p w14:paraId="415B21C7" w14:textId="77777777" w:rsidR="00B37EA2" w:rsidRPr="005F40B7" w:rsidRDefault="00B37EA2" w:rsidP="000C58E3">
      <w:pPr>
        <w:rPr>
          <w:rFonts w:ascii="Arial" w:hAnsi="Arial" w:cs="Arial"/>
          <w:b/>
        </w:rPr>
      </w:pPr>
    </w:p>
    <w:p w14:paraId="602BA05D" w14:textId="77777777" w:rsidR="00F60CA7" w:rsidRPr="005F40B7" w:rsidRDefault="00DB3BB2" w:rsidP="000C58E3">
      <w:pPr>
        <w:jc w:val="center"/>
        <w:rPr>
          <w:rFonts w:ascii="Arial" w:hAnsi="Arial" w:cs="Arial"/>
          <w:b/>
          <w:sz w:val="28"/>
          <w:szCs w:val="28"/>
        </w:rPr>
      </w:pPr>
      <w:r w:rsidRPr="005F40B7">
        <w:rPr>
          <w:rFonts w:ascii="Arial" w:hAnsi="Arial" w:cs="Arial"/>
          <w:b/>
          <w:sz w:val="28"/>
          <w:szCs w:val="28"/>
        </w:rPr>
        <w:t xml:space="preserve">ΥΠΕΥΘΥΝΗ </w:t>
      </w:r>
      <w:r w:rsidR="00441C26" w:rsidRPr="005F40B7">
        <w:rPr>
          <w:rFonts w:ascii="Arial" w:hAnsi="Arial" w:cs="Arial"/>
          <w:b/>
          <w:sz w:val="28"/>
          <w:szCs w:val="28"/>
        </w:rPr>
        <w:t>ΔΗΛΩΣΗ</w:t>
      </w:r>
    </w:p>
    <w:p w14:paraId="04B3FE29" w14:textId="77777777" w:rsidR="003F7A48" w:rsidRPr="005F40B7" w:rsidRDefault="00F60CA7" w:rsidP="000C58E3">
      <w:pPr>
        <w:jc w:val="center"/>
        <w:rPr>
          <w:rFonts w:ascii="Arial" w:hAnsi="Arial" w:cs="Arial"/>
          <w:b/>
          <w:sz w:val="28"/>
          <w:szCs w:val="28"/>
        </w:rPr>
      </w:pPr>
      <w:r w:rsidRPr="005F40B7">
        <w:rPr>
          <w:rFonts w:ascii="Arial" w:hAnsi="Arial" w:cs="Arial"/>
          <w:b/>
          <w:sz w:val="28"/>
          <w:szCs w:val="28"/>
          <w:vertAlign w:val="superscript"/>
        </w:rPr>
        <w:t>(άρθρο 8 Ν.1599/1986)</w:t>
      </w:r>
    </w:p>
    <w:p w14:paraId="082A0D5E" w14:textId="77777777" w:rsidR="006064F7" w:rsidRPr="005F40B7" w:rsidRDefault="006064F7" w:rsidP="000C58E3">
      <w:pPr>
        <w:jc w:val="center"/>
        <w:rPr>
          <w:rFonts w:ascii="Arial" w:hAnsi="Arial" w:cs="Arial"/>
          <w:b/>
          <w:sz w:val="22"/>
          <w:szCs w:val="22"/>
        </w:rPr>
      </w:pPr>
    </w:p>
    <w:p w14:paraId="504F718A" w14:textId="77777777" w:rsidR="00563679" w:rsidRDefault="00441C26" w:rsidP="000C58E3">
      <w:pPr>
        <w:jc w:val="center"/>
        <w:rPr>
          <w:rFonts w:ascii="Arial" w:hAnsi="Arial" w:cs="Arial"/>
          <w:b/>
          <w:sz w:val="22"/>
          <w:szCs w:val="22"/>
        </w:rPr>
      </w:pPr>
      <w:r w:rsidRPr="005F40B7">
        <w:rPr>
          <w:rFonts w:ascii="Arial" w:hAnsi="Arial" w:cs="Arial"/>
          <w:b/>
          <w:sz w:val="22"/>
          <w:szCs w:val="22"/>
        </w:rPr>
        <w:t>ΣΧΕΤΙ</w:t>
      </w:r>
      <w:r w:rsidR="00671BF3" w:rsidRPr="005F40B7">
        <w:rPr>
          <w:rFonts w:ascii="Arial" w:hAnsi="Arial" w:cs="Arial"/>
          <w:b/>
          <w:sz w:val="22"/>
          <w:szCs w:val="22"/>
        </w:rPr>
        <w:t>ΚΑ ΜΕ ΤΗ ΣΩΡΕΥΣΗ ΤΩΝ ΕΝΙΣΧΥΣΕΩΝ</w:t>
      </w:r>
      <w:r w:rsidR="00D948C6" w:rsidRPr="005F40B7">
        <w:rPr>
          <w:rFonts w:ascii="Arial" w:hAnsi="Arial" w:cs="Arial"/>
          <w:b/>
          <w:sz w:val="22"/>
          <w:szCs w:val="22"/>
        </w:rPr>
        <w:t xml:space="preserve"> </w:t>
      </w:r>
      <w:r w:rsidRPr="005F40B7">
        <w:rPr>
          <w:rFonts w:ascii="Arial" w:hAnsi="Arial" w:cs="Arial"/>
          <w:b/>
          <w:sz w:val="22"/>
          <w:szCs w:val="22"/>
        </w:rPr>
        <w:t>ΗΣΣΟΝΟΣ ΣΗΜΑΣΙΑΣ</w:t>
      </w:r>
      <w:r w:rsidR="00AE0B07" w:rsidRPr="005F40B7">
        <w:rPr>
          <w:rFonts w:ascii="Arial" w:hAnsi="Arial" w:cs="Arial"/>
          <w:b/>
          <w:sz w:val="22"/>
          <w:szCs w:val="22"/>
        </w:rPr>
        <w:t xml:space="preserve"> </w:t>
      </w:r>
      <w:r w:rsidRPr="005F40B7">
        <w:rPr>
          <w:rFonts w:ascii="Arial" w:hAnsi="Arial" w:cs="Arial"/>
          <w:b/>
          <w:sz w:val="22"/>
          <w:szCs w:val="22"/>
        </w:rPr>
        <w:t>(</w:t>
      </w:r>
      <w:r w:rsidRPr="005F40B7">
        <w:rPr>
          <w:rFonts w:ascii="Arial" w:hAnsi="Arial" w:cs="Arial"/>
          <w:b/>
          <w:sz w:val="22"/>
          <w:szCs w:val="22"/>
          <w:lang w:val="en-US"/>
        </w:rPr>
        <w:t>DE</w:t>
      </w:r>
      <w:r w:rsidRPr="005F40B7">
        <w:rPr>
          <w:rFonts w:ascii="Arial" w:hAnsi="Arial" w:cs="Arial"/>
          <w:b/>
          <w:sz w:val="22"/>
          <w:szCs w:val="22"/>
        </w:rPr>
        <w:t xml:space="preserve"> </w:t>
      </w:r>
      <w:r w:rsidRPr="005F40B7">
        <w:rPr>
          <w:rFonts w:ascii="Arial" w:hAnsi="Arial" w:cs="Arial"/>
          <w:b/>
          <w:sz w:val="22"/>
          <w:szCs w:val="22"/>
          <w:lang w:val="en-US"/>
        </w:rPr>
        <w:t>MINIMIS</w:t>
      </w:r>
      <w:r w:rsidRPr="005F40B7">
        <w:rPr>
          <w:rFonts w:ascii="Arial" w:hAnsi="Arial" w:cs="Arial"/>
          <w:b/>
          <w:sz w:val="22"/>
          <w:szCs w:val="22"/>
        </w:rPr>
        <w:t>)</w:t>
      </w:r>
      <w:r w:rsidR="00563679">
        <w:rPr>
          <w:rFonts w:ascii="Arial" w:hAnsi="Arial" w:cs="Arial"/>
          <w:b/>
          <w:sz w:val="22"/>
          <w:szCs w:val="22"/>
        </w:rPr>
        <w:t xml:space="preserve"> </w:t>
      </w:r>
    </w:p>
    <w:p w14:paraId="3FB05A7F" w14:textId="2C4E40C0" w:rsidR="00441C26" w:rsidRPr="003A3BCE" w:rsidRDefault="00563679" w:rsidP="003A3BCE">
      <w:pPr>
        <w:jc w:val="center"/>
        <w:rPr>
          <w:rFonts w:ascii="Arial" w:hAnsi="Arial" w:cs="Arial"/>
          <w:b/>
          <w:sz w:val="22"/>
          <w:szCs w:val="22"/>
        </w:rPr>
      </w:pPr>
      <w:r>
        <w:rPr>
          <w:rFonts w:ascii="Arial" w:hAnsi="Arial" w:cs="Arial"/>
          <w:b/>
          <w:sz w:val="22"/>
          <w:szCs w:val="22"/>
        </w:rPr>
        <w:t xml:space="preserve">ΒΑΣΕΙ ΤΟΥ ΚΑΝΟΝΙΣΜΟΥ </w:t>
      </w:r>
      <w:r w:rsidR="008A0746" w:rsidRPr="00054DB6">
        <w:rPr>
          <w:rFonts w:ascii="Arial" w:hAnsi="Arial" w:cs="Arial"/>
          <w:b/>
          <w:sz w:val="22"/>
          <w:szCs w:val="22"/>
        </w:rPr>
        <w:t>(</w:t>
      </w:r>
      <w:r w:rsidR="008A0746">
        <w:rPr>
          <w:rFonts w:ascii="Arial" w:hAnsi="Arial" w:cs="Arial"/>
          <w:b/>
          <w:sz w:val="22"/>
          <w:szCs w:val="22"/>
          <w:lang w:val="en-US"/>
        </w:rPr>
        <w:t>EE</w:t>
      </w:r>
      <w:r w:rsidR="008A0746" w:rsidRPr="00054DB6">
        <w:rPr>
          <w:rFonts w:ascii="Arial" w:hAnsi="Arial" w:cs="Arial"/>
          <w:b/>
          <w:sz w:val="22"/>
          <w:szCs w:val="22"/>
        </w:rPr>
        <w:t xml:space="preserve">) </w:t>
      </w:r>
      <w:r>
        <w:rPr>
          <w:rFonts w:ascii="Arial" w:hAnsi="Arial" w:cs="Arial"/>
          <w:b/>
          <w:sz w:val="22"/>
          <w:szCs w:val="22"/>
        </w:rPr>
        <w:t>20</w:t>
      </w:r>
      <w:r w:rsidR="001D3BE7">
        <w:rPr>
          <w:rFonts w:ascii="Arial" w:hAnsi="Arial" w:cs="Arial"/>
          <w:b/>
          <w:sz w:val="22"/>
          <w:szCs w:val="22"/>
        </w:rPr>
        <w:t>2</w:t>
      </w:r>
      <w:r>
        <w:rPr>
          <w:rFonts w:ascii="Arial" w:hAnsi="Arial" w:cs="Arial"/>
          <w:b/>
          <w:sz w:val="22"/>
          <w:szCs w:val="22"/>
        </w:rPr>
        <w:t>3</w:t>
      </w:r>
      <w:r w:rsidR="004E525F" w:rsidRPr="00D224D3">
        <w:rPr>
          <w:rFonts w:ascii="Arial" w:hAnsi="Arial" w:cs="Arial"/>
          <w:b/>
          <w:sz w:val="22"/>
          <w:szCs w:val="22"/>
        </w:rPr>
        <w:t>/2831</w:t>
      </w:r>
      <w:r w:rsidR="00A500FA" w:rsidRPr="004034ED">
        <w:rPr>
          <w:rStyle w:val="aa"/>
          <w:rFonts w:ascii="Arial" w:hAnsi="Arial" w:cs="Arial"/>
          <w:bCs/>
        </w:rPr>
        <w:endnoteReference w:id="1"/>
      </w:r>
    </w:p>
    <w:p w14:paraId="4E6ED07E" w14:textId="77777777" w:rsidR="00245358" w:rsidRPr="005F40B7" w:rsidRDefault="00245358" w:rsidP="000C58E3">
      <w:pPr>
        <w:jc w:val="both"/>
        <w:rPr>
          <w:rFonts w:ascii="Arial" w:hAnsi="Arial" w:cs="Arial"/>
          <w:sz w:val="20"/>
          <w:szCs w:val="20"/>
        </w:rPr>
      </w:pPr>
    </w:p>
    <w:p w14:paraId="6B8C8331" w14:textId="77777777" w:rsidR="009A2EAA" w:rsidRPr="005F40B7" w:rsidRDefault="009A2EAA" w:rsidP="00FE2F70">
      <w:pPr>
        <w:pBdr>
          <w:top w:val="single" w:sz="4" w:space="1" w:color="auto"/>
          <w:left w:val="single" w:sz="4" w:space="4" w:color="auto"/>
          <w:bottom w:val="single" w:sz="4" w:space="1" w:color="auto"/>
          <w:right w:val="single" w:sz="4" w:space="22" w:color="auto"/>
        </w:pBdr>
        <w:jc w:val="center"/>
        <w:rPr>
          <w:rFonts w:ascii="Arial" w:hAnsi="Arial" w:cs="Arial"/>
          <w:sz w:val="16"/>
          <w:szCs w:val="16"/>
        </w:rPr>
      </w:pPr>
      <w:r w:rsidRPr="005F40B7">
        <w:rPr>
          <w:rFonts w:ascii="Arial" w:hAnsi="Arial" w:cs="Arial"/>
          <w:sz w:val="16"/>
          <w:szCs w:val="16"/>
        </w:rPr>
        <w:t>Η ακρίβεια των στοιχείων που υποβάλλονται με αυτή τη δήλωση μπορεί να ελεγχθεί με βάση το αρχείο άλλ</w:t>
      </w:r>
      <w:r w:rsidR="005D1B03" w:rsidRPr="005F40B7">
        <w:rPr>
          <w:rFonts w:ascii="Arial" w:hAnsi="Arial" w:cs="Arial"/>
          <w:sz w:val="16"/>
          <w:szCs w:val="16"/>
        </w:rPr>
        <w:t>ων υπηρεσιών (άρθρο 8 παρ. 4 Ν.</w:t>
      </w:r>
      <w:r w:rsidRPr="005F40B7">
        <w:rPr>
          <w:rFonts w:ascii="Arial" w:hAnsi="Arial" w:cs="Arial"/>
          <w:sz w:val="16"/>
          <w:szCs w:val="16"/>
        </w:rPr>
        <w:t>1599/1986)</w:t>
      </w:r>
    </w:p>
    <w:p w14:paraId="0891CC77" w14:textId="77777777" w:rsidR="00441C26" w:rsidRPr="005F40B7" w:rsidRDefault="00441C26" w:rsidP="000C58E3">
      <w:pPr>
        <w:jc w:val="both"/>
        <w:rPr>
          <w:rFonts w:ascii="Arial" w:hAnsi="Arial" w:cs="Arial"/>
          <w:sz w:val="20"/>
          <w:szCs w:val="20"/>
        </w:rPr>
      </w:pPr>
    </w:p>
    <w:p w14:paraId="5C5DA6CE" w14:textId="77777777" w:rsidR="006064F7" w:rsidRPr="005F40B7" w:rsidRDefault="006064F7" w:rsidP="000C58E3">
      <w:pPr>
        <w:jc w:val="center"/>
        <w:rPr>
          <w:rFonts w:ascii="Arial" w:hAnsi="Arial" w:cs="Arial"/>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3"/>
        <w:gridCol w:w="333"/>
        <w:gridCol w:w="665"/>
        <w:gridCol w:w="94"/>
        <w:gridCol w:w="1972"/>
        <w:gridCol w:w="728"/>
        <w:gridCol w:w="364"/>
        <w:gridCol w:w="32"/>
        <w:gridCol w:w="697"/>
        <w:gridCol w:w="760"/>
        <w:gridCol w:w="332"/>
        <w:gridCol w:w="728"/>
        <w:gridCol w:w="546"/>
        <w:gridCol w:w="546"/>
        <w:gridCol w:w="1163"/>
      </w:tblGrid>
      <w:tr w:rsidR="009A2EAA" w:rsidRPr="005F40B7" w14:paraId="6636A0D0" w14:textId="77777777" w:rsidTr="00CA656D">
        <w:trPr>
          <w:cantSplit/>
          <w:trHeight w:val="419"/>
        </w:trPr>
        <w:tc>
          <w:tcPr>
            <w:tcW w:w="1383" w:type="dxa"/>
          </w:tcPr>
          <w:p w14:paraId="0FD501CF" w14:textId="77777777" w:rsidR="009A2EAA" w:rsidRPr="005F40B7" w:rsidRDefault="00F663BD" w:rsidP="000C58E3">
            <w:pPr>
              <w:spacing w:before="240"/>
              <w:rPr>
                <w:rFonts w:ascii="Arial" w:hAnsi="Arial" w:cs="Arial"/>
                <w:sz w:val="20"/>
                <w:szCs w:val="20"/>
              </w:rPr>
            </w:pPr>
            <w:r w:rsidRPr="005F40B7">
              <w:rPr>
                <w:rFonts w:ascii="Arial" w:hAnsi="Arial" w:cs="Arial"/>
                <w:sz w:val="20"/>
                <w:szCs w:val="20"/>
              </w:rPr>
              <w:t>ΠΡΟΣ</w:t>
            </w:r>
            <w:r w:rsidR="006947BA">
              <w:rPr>
                <w:rStyle w:val="aa"/>
                <w:rFonts w:ascii="Arial" w:hAnsi="Arial" w:cs="Arial"/>
              </w:rPr>
              <w:endnoteReference w:id="2"/>
            </w:r>
            <w:r w:rsidR="009A2EAA" w:rsidRPr="005F40B7">
              <w:rPr>
                <w:rFonts w:ascii="Arial" w:hAnsi="Arial" w:cs="Arial"/>
                <w:sz w:val="20"/>
                <w:szCs w:val="20"/>
              </w:rPr>
              <w:t>:</w:t>
            </w:r>
          </w:p>
        </w:tc>
        <w:tc>
          <w:tcPr>
            <w:tcW w:w="8960" w:type="dxa"/>
            <w:gridSpan w:val="14"/>
          </w:tcPr>
          <w:p w14:paraId="79B314EC" w14:textId="6C148018" w:rsidR="009A2EAA" w:rsidRPr="00EF3E78" w:rsidRDefault="009A2EAA" w:rsidP="000C58E3">
            <w:pPr>
              <w:spacing w:before="240"/>
              <w:rPr>
                <w:rFonts w:ascii="Arial" w:hAnsi="Arial" w:cs="Arial"/>
                <w:sz w:val="22"/>
              </w:rPr>
            </w:pPr>
          </w:p>
        </w:tc>
      </w:tr>
      <w:tr w:rsidR="009A2EAA" w:rsidRPr="005F40B7" w14:paraId="60011477" w14:textId="77777777" w:rsidTr="00CA656D">
        <w:trPr>
          <w:cantSplit/>
          <w:trHeight w:val="419"/>
        </w:trPr>
        <w:tc>
          <w:tcPr>
            <w:tcW w:w="1383" w:type="dxa"/>
          </w:tcPr>
          <w:p w14:paraId="58C427CC" w14:textId="77777777" w:rsidR="009A2EAA" w:rsidRPr="005F40B7" w:rsidRDefault="009A2EAA" w:rsidP="000C58E3">
            <w:pPr>
              <w:spacing w:before="240"/>
              <w:rPr>
                <w:rFonts w:ascii="Arial" w:hAnsi="Arial" w:cs="Arial"/>
                <w:sz w:val="16"/>
              </w:rPr>
            </w:pPr>
            <w:r w:rsidRPr="005F40B7">
              <w:rPr>
                <w:rFonts w:ascii="Arial" w:hAnsi="Arial" w:cs="Arial"/>
                <w:sz w:val="16"/>
              </w:rPr>
              <w:t>Ο – Η Όνομα:</w:t>
            </w:r>
          </w:p>
        </w:tc>
        <w:tc>
          <w:tcPr>
            <w:tcW w:w="3792" w:type="dxa"/>
            <w:gridSpan w:val="5"/>
          </w:tcPr>
          <w:p w14:paraId="7837ADF3" w14:textId="77777777" w:rsidR="009A2EAA" w:rsidRPr="005F40B7" w:rsidRDefault="009A2EAA" w:rsidP="000C58E3">
            <w:pPr>
              <w:spacing w:before="240"/>
              <w:rPr>
                <w:rFonts w:ascii="Arial" w:hAnsi="Arial" w:cs="Arial"/>
                <w:sz w:val="16"/>
              </w:rPr>
            </w:pPr>
          </w:p>
        </w:tc>
        <w:tc>
          <w:tcPr>
            <w:tcW w:w="1093" w:type="dxa"/>
            <w:gridSpan w:val="3"/>
          </w:tcPr>
          <w:p w14:paraId="0B193240" w14:textId="77777777" w:rsidR="009A2EAA" w:rsidRPr="005F40B7" w:rsidRDefault="009A2EAA" w:rsidP="000C58E3">
            <w:pPr>
              <w:spacing w:before="240"/>
              <w:rPr>
                <w:rFonts w:ascii="Arial" w:hAnsi="Arial" w:cs="Arial"/>
                <w:sz w:val="16"/>
              </w:rPr>
            </w:pPr>
            <w:r w:rsidRPr="005F40B7">
              <w:rPr>
                <w:rFonts w:ascii="Arial" w:hAnsi="Arial" w:cs="Arial"/>
                <w:sz w:val="16"/>
              </w:rPr>
              <w:t>Επώνυμο:</w:t>
            </w:r>
          </w:p>
        </w:tc>
        <w:tc>
          <w:tcPr>
            <w:tcW w:w="4075" w:type="dxa"/>
            <w:gridSpan w:val="6"/>
          </w:tcPr>
          <w:p w14:paraId="60A9752C" w14:textId="77777777" w:rsidR="009A2EAA" w:rsidRPr="005F40B7" w:rsidRDefault="009A2EAA" w:rsidP="000C58E3">
            <w:pPr>
              <w:spacing w:before="240"/>
              <w:rPr>
                <w:rFonts w:ascii="Arial" w:hAnsi="Arial" w:cs="Arial"/>
                <w:sz w:val="16"/>
              </w:rPr>
            </w:pPr>
          </w:p>
        </w:tc>
      </w:tr>
      <w:tr w:rsidR="009A2EAA" w:rsidRPr="005F40B7" w14:paraId="44A87CC3" w14:textId="77777777" w:rsidTr="00CA656D">
        <w:trPr>
          <w:cantSplit/>
          <w:trHeight w:val="100"/>
        </w:trPr>
        <w:tc>
          <w:tcPr>
            <w:tcW w:w="2475" w:type="dxa"/>
            <w:gridSpan w:val="4"/>
          </w:tcPr>
          <w:p w14:paraId="247B0042" w14:textId="77777777" w:rsidR="009A2EAA" w:rsidRPr="005F40B7" w:rsidRDefault="009A2EAA" w:rsidP="000C58E3">
            <w:pPr>
              <w:spacing w:before="240"/>
              <w:rPr>
                <w:rFonts w:ascii="Arial" w:hAnsi="Arial" w:cs="Arial"/>
                <w:sz w:val="16"/>
              </w:rPr>
            </w:pPr>
            <w:r w:rsidRPr="005F40B7">
              <w:rPr>
                <w:rFonts w:ascii="Arial" w:hAnsi="Arial" w:cs="Arial"/>
                <w:sz w:val="16"/>
              </w:rPr>
              <w:t>Όνομα και Επώνυμο Πατέρα:</w:t>
            </w:r>
          </w:p>
        </w:tc>
        <w:tc>
          <w:tcPr>
            <w:tcW w:w="7868" w:type="dxa"/>
            <w:gridSpan w:val="11"/>
          </w:tcPr>
          <w:p w14:paraId="1DC5B474" w14:textId="77777777" w:rsidR="009A2EAA" w:rsidRPr="005F40B7" w:rsidRDefault="009A2EAA" w:rsidP="000C58E3">
            <w:pPr>
              <w:spacing w:before="240"/>
              <w:rPr>
                <w:rFonts w:ascii="Arial" w:hAnsi="Arial" w:cs="Arial"/>
                <w:sz w:val="16"/>
              </w:rPr>
            </w:pPr>
          </w:p>
        </w:tc>
      </w:tr>
      <w:tr w:rsidR="009A2EAA" w:rsidRPr="005F40B7" w14:paraId="7C3A3433" w14:textId="77777777" w:rsidTr="00CA656D">
        <w:trPr>
          <w:cantSplit/>
          <w:trHeight w:val="100"/>
        </w:trPr>
        <w:tc>
          <w:tcPr>
            <w:tcW w:w="2475" w:type="dxa"/>
            <w:gridSpan w:val="4"/>
          </w:tcPr>
          <w:p w14:paraId="0EC72EA4" w14:textId="77777777" w:rsidR="009A2EAA" w:rsidRPr="005F40B7" w:rsidRDefault="009A2EAA" w:rsidP="000C58E3">
            <w:pPr>
              <w:spacing w:before="240"/>
              <w:rPr>
                <w:rFonts w:ascii="Arial" w:hAnsi="Arial" w:cs="Arial"/>
                <w:sz w:val="16"/>
              </w:rPr>
            </w:pPr>
            <w:r w:rsidRPr="005F40B7">
              <w:rPr>
                <w:rFonts w:ascii="Arial" w:hAnsi="Arial" w:cs="Arial"/>
                <w:sz w:val="16"/>
              </w:rPr>
              <w:t>Όνομα και Επώνυμο Μητέρας:</w:t>
            </w:r>
          </w:p>
        </w:tc>
        <w:tc>
          <w:tcPr>
            <w:tcW w:w="7868" w:type="dxa"/>
            <w:gridSpan w:val="11"/>
          </w:tcPr>
          <w:p w14:paraId="0A550F57" w14:textId="77777777" w:rsidR="009A2EAA" w:rsidRPr="005F40B7" w:rsidRDefault="009A2EAA" w:rsidP="000C58E3">
            <w:pPr>
              <w:spacing w:before="240"/>
              <w:rPr>
                <w:rFonts w:ascii="Arial" w:hAnsi="Arial" w:cs="Arial"/>
                <w:sz w:val="16"/>
              </w:rPr>
            </w:pPr>
          </w:p>
        </w:tc>
      </w:tr>
      <w:tr w:rsidR="009A2EAA" w:rsidRPr="005F40B7" w14:paraId="0B97AF09" w14:textId="77777777" w:rsidTr="00CA656D">
        <w:trPr>
          <w:cantSplit/>
          <w:trHeight w:val="197"/>
        </w:trPr>
        <w:tc>
          <w:tcPr>
            <w:tcW w:w="2475" w:type="dxa"/>
            <w:gridSpan w:val="4"/>
          </w:tcPr>
          <w:p w14:paraId="5FF18030" w14:textId="77777777" w:rsidR="009A2EAA" w:rsidRPr="005F40B7" w:rsidRDefault="009A2EAA" w:rsidP="000C58E3">
            <w:pPr>
              <w:spacing w:before="240"/>
              <w:rPr>
                <w:rFonts w:ascii="Arial" w:hAnsi="Arial" w:cs="Arial"/>
                <w:sz w:val="16"/>
              </w:rPr>
            </w:pPr>
            <w:r w:rsidRPr="005F40B7">
              <w:rPr>
                <w:rFonts w:ascii="Arial" w:hAnsi="Arial" w:cs="Arial"/>
                <w:sz w:val="16"/>
              </w:rPr>
              <w:t>Ημερομηνία γέννησης</w:t>
            </w:r>
            <w:r w:rsidR="006947BA">
              <w:rPr>
                <w:rStyle w:val="aa"/>
                <w:rFonts w:ascii="Arial" w:hAnsi="Arial" w:cs="Arial"/>
              </w:rPr>
              <w:endnoteReference w:id="3"/>
            </w:r>
            <w:r w:rsidRPr="005F40B7">
              <w:rPr>
                <w:rFonts w:ascii="Arial" w:hAnsi="Arial" w:cs="Arial"/>
                <w:sz w:val="16"/>
              </w:rPr>
              <w:t>:</w:t>
            </w:r>
          </w:p>
        </w:tc>
        <w:tc>
          <w:tcPr>
            <w:tcW w:w="7868" w:type="dxa"/>
            <w:gridSpan w:val="11"/>
          </w:tcPr>
          <w:p w14:paraId="4ECF8E6C" w14:textId="77777777" w:rsidR="009A2EAA" w:rsidRPr="005F40B7" w:rsidRDefault="009A2EAA" w:rsidP="000C58E3">
            <w:pPr>
              <w:spacing w:before="240"/>
              <w:rPr>
                <w:rFonts w:ascii="Arial" w:hAnsi="Arial" w:cs="Arial"/>
                <w:sz w:val="16"/>
              </w:rPr>
            </w:pPr>
          </w:p>
        </w:tc>
      </w:tr>
      <w:tr w:rsidR="009A2EAA" w:rsidRPr="005F40B7" w14:paraId="4391EA29" w14:textId="77777777" w:rsidTr="00CA656D">
        <w:trPr>
          <w:cantSplit/>
          <w:trHeight w:val="100"/>
        </w:trPr>
        <w:tc>
          <w:tcPr>
            <w:tcW w:w="2475" w:type="dxa"/>
            <w:gridSpan w:val="4"/>
            <w:tcBorders>
              <w:top w:val="single" w:sz="4" w:space="0" w:color="auto"/>
              <w:left w:val="single" w:sz="4" w:space="0" w:color="auto"/>
              <w:bottom w:val="single" w:sz="4" w:space="0" w:color="auto"/>
              <w:right w:val="single" w:sz="4" w:space="0" w:color="auto"/>
            </w:tcBorders>
          </w:tcPr>
          <w:p w14:paraId="5522B207" w14:textId="77777777" w:rsidR="009A2EAA" w:rsidRPr="005F40B7" w:rsidRDefault="009A2EAA" w:rsidP="000C58E3">
            <w:pPr>
              <w:spacing w:before="240"/>
              <w:rPr>
                <w:rFonts w:ascii="Arial" w:hAnsi="Arial" w:cs="Arial"/>
                <w:sz w:val="16"/>
              </w:rPr>
            </w:pPr>
            <w:r w:rsidRPr="005F40B7">
              <w:rPr>
                <w:rFonts w:ascii="Arial" w:hAnsi="Arial" w:cs="Arial"/>
                <w:sz w:val="16"/>
              </w:rPr>
              <w:t>Τόπος Γέννησης:</w:t>
            </w:r>
          </w:p>
        </w:tc>
        <w:tc>
          <w:tcPr>
            <w:tcW w:w="7868" w:type="dxa"/>
            <w:gridSpan w:val="11"/>
            <w:tcBorders>
              <w:top w:val="single" w:sz="4" w:space="0" w:color="auto"/>
              <w:left w:val="single" w:sz="4" w:space="0" w:color="auto"/>
              <w:bottom w:val="single" w:sz="4" w:space="0" w:color="auto"/>
              <w:right w:val="single" w:sz="4" w:space="0" w:color="auto"/>
            </w:tcBorders>
          </w:tcPr>
          <w:p w14:paraId="2F149481" w14:textId="77777777" w:rsidR="009A2EAA" w:rsidRPr="005F40B7" w:rsidRDefault="009A2EAA" w:rsidP="000C58E3">
            <w:pPr>
              <w:spacing w:before="240"/>
              <w:rPr>
                <w:rFonts w:ascii="Arial" w:hAnsi="Arial" w:cs="Arial"/>
                <w:sz w:val="16"/>
              </w:rPr>
            </w:pPr>
          </w:p>
        </w:tc>
      </w:tr>
      <w:tr w:rsidR="009A2EAA" w:rsidRPr="005F40B7" w14:paraId="06840A51" w14:textId="77777777" w:rsidTr="00CA656D">
        <w:trPr>
          <w:cantSplit/>
          <w:trHeight w:val="425"/>
        </w:trPr>
        <w:tc>
          <w:tcPr>
            <w:tcW w:w="2475" w:type="dxa"/>
            <w:gridSpan w:val="4"/>
          </w:tcPr>
          <w:p w14:paraId="4FD103CE" w14:textId="77777777" w:rsidR="009A2EAA" w:rsidRPr="005F40B7" w:rsidRDefault="009A2EAA" w:rsidP="000C58E3">
            <w:pPr>
              <w:spacing w:before="240"/>
              <w:rPr>
                <w:rFonts w:ascii="Arial" w:hAnsi="Arial" w:cs="Arial"/>
                <w:sz w:val="16"/>
              </w:rPr>
            </w:pPr>
            <w:r w:rsidRPr="005F40B7">
              <w:rPr>
                <w:rFonts w:ascii="Arial" w:hAnsi="Arial" w:cs="Arial"/>
                <w:sz w:val="16"/>
              </w:rPr>
              <w:t>Αριθμός Δελτίου Ταυτότητας:</w:t>
            </w:r>
          </w:p>
        </w:tc>
        <w:tc>
          <w:tcPr>
            <w:tcW w:w="3064" w:type="dxa"/>
            <w:gridSpan w:val="3"/>
          </w:tcPr>
          <w:p w14:paraId="208BD8AB" w14:textId="77777777" w:rsidR="009A2EAA" w:rsidRPr="005F40B7" w:rsidRDefault="009A2EAA" w:rsidP="000C58E3">
            <w:pPr>
              <w:spacing w:before="240"/>
              <w:rPr>
                <w:rFonts w:ascii="Arial" w:hAnsi="Arial" w:cs="Arial"/>
                <w:sz w:val="16"/>
              </w:rPr>
            </w:pPr>
          </w:p>
        </w:tc>
        <w:tc>
          <w:tcPr>
            <w:tcW w:w="729" w:type="dxa"/>
            <w:gridSpan w:val="2"/>
          </w:tcPr>
          <w:p w14:paraId="3003E200" w14:textId="77777777" w:rsidR="009A2EAA" w:rsidRPr="005F40B7" w:rsidRDefault="009A2EAA" w:rsidP="000C58E3">
            <w:pPr>
              <w:spacing w:before="240"/>
              <w:rPr>
                <w:rFonts w:ascii="Arial" w:hAnsi="Arial" w:cs="Arial"/>
                <w:sz w:val="16"/>
              </w:rPr>
            </w:pPr>
            <w:proofErr w:type="spellStart"/>
            <w:r w:rsidRPr="005F40B7">
              <w:rPr>
                <w:rFonts w:ascii="Arial" w:hAnsi="Arial" w:cs="Arial"/>
                <w:sz w:val="16"/>
              </w:rPr>
              <w:t>Τηλ</w:t>
            </w:r>
            <w:proofErr w:type="spellEnd"/>
            <w:r w:rsidRPr="005F40B7">
              <w:rPr>
                <w:rFonts w:ascii="Arial" w:hAnsi="Arial" w:cs="Arial"/>
                <w:sz w:val="16"/>
              </w:rPr>
              <w:t>:</w:t>
            </w:r>
          </w:p>
        </w:tc>
        <w:tc>
          <w:tcPr>
            <w:tcW w:w="4075" w:type="dxa"/>
            <w:gridSpan w:val="6"/>
          </w:tcPr>
          <w:p w14:paraId="2001F796" w14:textId="77777777" w:rsidR="009A2EAA" w:rsidRPr="005F40B7" w:rsidRDefault="009A2EAA" w:rsidP="000C58E3">
            <w:pPr>
              <w:spacing w:before="240"/>
              <w:rPr>
                <w:rFonts w:ascii="Arial" w:hAnsi="Arial" w:cs="Arial"/>
                <w:sz w:val="16"/>
              </w:rPr>
            </w:pPr>
          </w:p>
        </w:tc>
      </w:tr>
      <w:tr w:rsidR="009A2EAA" w:rsidRPr="005F40B7" w14:paraId="5521991C" w14:textId="77777777" w:rsidTr="00CA656D">
        <w:trPr>
          <w:cantSplit/>
          <w:trHeight w:val="425"/>
        </w:trPr>
        <w:tc>
          <w:tcPr>
            <w:tcW w:w="1716" w:type="dxa"/>
            <w:gridSpan w:val="2"/>
          </w:tcPr>
          <w:p w14:paraId="128C6A38" w14:textId="77777777" w:rsidR="009A2EAA" w:rsidRPr="005F40B7" w:rsidRDefault="009A2EAA" w:rsidP="000C58E3">
            <w:pPr>
              <w:spacing w:before="240"/>
              <w:rPr>
                <w:rFonts w:ascii="Arial" w:hAnsi="Arial" w:cs="Arial"/>
                <w:sz w:val="16"/>
              </w:rPr>
            </w:pPr>
            <w:r w:rsidRPr="005F40B7">
              <w:rPr>
                <w:rFonts w:ascii="Arial" w:hAnsi="Arial" w:cs="Arial"/>
                <w:sz w:val="16"/>
              </w:rPr>
              <w:t>Τόπος Κατοικίας:</w:t>
            </w:r>
          </w:p>
        </w:tc>
        <w:tc>
          <w:tcPr>
            <w:tcW w:w="2731" w:type="dxa"/>
            <w:gridSpan w:val="3"/>
          </w:tcPr>
          <w:p w14:paraId="2FD3A0F0" w14:textId="77777777" w:rsidR="009A2EAA" w:rsidRPr="005F40B7" w:rsidRDefault="009A2EAA" w:rsidP="000C58E3">
            <w:pPr>
              <w:spacing w:before="240"/>
              <w:rPr>
                <w:rFonts w:ascii="Arial" w:hAnsi="Arial" w:cs="Arial"/>
                <w:sz w:val="16"/>
              </w:rPr>
            </w:pPr>
          </w:p>
        </w:tc>
        <w:tc>
          <w:tcPr>
            <w:tcW w:w="728" w:type="dxa"/>
          </w:tcPr>
          <w:p w14:paraId="64D1F2AC" w14:textId="77777777" w:rsidR="009A2EAA" w:rsidRPr="005F40B7" w:rsidRDefault="009A2EAA" w:rsidP="000C58E3">
            <w:pPr>
              <w:spacing w:before="240"/>
              <w:rPr>
                <w:rFonts w:ascii="Arial" w:hAnsi="Arial" w:cs="Arial"/>
                <w:sz w:val="16"/>
              </w:rPr>
            </w:pPr>
            <w:r w:rsidRPr="005F40B7">
              <w:rPr>
                <w:rFonts w:ascii="Arial" w:hAnsi="Arial" w:cs="Arial"/>
                <w:sz w:val="16"/>
              </w:rPr>
              <w:t>Οδός:</w:t>
            </w:r>
          </w:p>
        </w:tc>
        <w:tc>
          <w:tcPr>
            <w:tcW w:w="2185" w:type="dxa"/>
            <w:gridSpan w:val="5"/>
          </w:tcPr>
          <w:p w14:paraId="6557A85E" w14:textId="77777777" w:rsidR="009A2EAA" w:rsidRPr="005F40B7" w:rsidRDefault="009A2EAA" w:rsidP="000C58E3">
            <w:pPr>
              <w:spacing w:before="240"/>
              <w:rPr>
                <w:rFonts w:ascii="Arial" w:hAnsi="Arial" w:cs="Arial"/>
                <w:sz w:val="16"/>
              </w:rPr>
            </w:pPr>
          </w:p>
        </w:tc>
        <w:tc>
          <w:tcPr>
            <w:tcW w:w="728" w:type="dxa"/>
          </w:tcPr>
          <w:p w14:paraId="6EE30FF6" w14:textId="77777777" w:rsidR="009A2EAA" w:rsidRPr="005F40B7" w:rsidRDefault="009A2EAA" w:rsidP="000C58E3">
            <w:pPr>
              <w:spacing w:before="240"/>
              <w:rPr>
                <w:rFonts w:ascii="Arial" w:hAnsi="Arial" w:cs="Arial"/>
                <w:sz w:val="16"/>
              </w:rPr>
            </w:pPr>
            <w:proofErr w:type="spellStart"/>
            <w:r w:rsidRPr="005F40B7">
              <w:rPr>
                <w:rFonts w:ascii="Arial" w:hAnsi="Arial" w:cs="Arial"/>
                <w:sz w:val="16"/>
              </w:rPr>
              <w:t>Αριθ</w:t>
            </w:r>
            <w:proofErr w:type="spellEnd"/>
            <w:r w:rsidRPr="005F40B7">
              <w:rPr>
                <w:rFonts w:ascii="Arial" w:hAnsi="Arial" w:cs="Arial"/>
                <w:sz w:val="16"/>
              </w:rPr>
              <w:t>:</w:t>
            </w:r>
          </w:p>
        </w:tc>
        <w:tc>
          <w:tcPr>
            <w:tcW w:w="546" w:type="dxa"/>
          </w:tcPr>
          <w:p w14:paraId="17E84D33" w14:textId="77777777" w:rsidR="009A2EAA" w:rsidRPr="005F40B7" w:rsidRDefault="009A2EAA" w:rsidP="000C58E3">
            <w:pPr>
              <w:spacing w:before="240"/>
              <w:rPr>
                <w:rFonts w:ascii="Arial" w:hAnsi="Arial" w:cs="Arial"/>
                <w:sz w:val="16"/>
              </w:rPr>
            </w:pPr>
          </w:p>
        </w:tc>
        <w:tc>
          <w:tcPr>
            <w:tcW w:w="546" w:type="dxa"/>
          </w:tcPr>
          <w:p w14:paraId="45E668AE" w14:textId="77777777" w:rsidR="009A2EAA" w:rsidRPr="005F40B7" w:rsidRDefault="009A2EAA" w:rsidP="000C58E3">
            <w:pPr>
              <w:spacing w:before="240"/>
              <w:rPr>
                <w:rFonts w:ascii="Arial" w:hAnsi="Arial" w:cs="Arial"/>
                <w:sz w:val="16"/>
              </w:rPr>
            </w:pPr>
            <w:r w:rsidRPr="005F40B7">
              <w:rPr>
                <w:rFonts w:ascii="Arial" w:hAnsi="Arial" w:cs="Arial"/>
                <w:sz w:val="16"/>
              </w:rPr>
              <w:t>ΤΚ:</w:t>
            </w:r>
          </w:p>
        </w:tc>
        <w:tc>
          <w:tcPr>
            <w:tcW w:w="1163" w:type="dxa"/>
          </w:tcPr>
          <w:p w14:paraId="334ABC2B" w14:textId="77777777" w:rsidR="009A2EAA" w:rsidRPr="005F40B7" w:rsidRDefault="009A2EAA" w:rsidP="000C58E3">
            <w:pPr>
              <w:spacing w:before="240"/>
              <w:rPr>
                <w:rFonts w:ascii="Arial" w:hAnsi="Arial" w:cs="Arial"/>
                <w:sz w:val="16"/>
              </w:rPr>
            </w:pPr>
          </w:p>
        </w:tc>
      </w:tr>
      <w:tr w:rsidR="009A2EAA" w:rsidRPr="005F40B7" w14:paraId="1341362C" w14:textId="77777777" w:rsidTr="00CA656D">
        <w:trPr>
          <w:cantSplit/>
          <w:trHeight w:val="526"/>
        </w:trPr>
        <w:tc>
          <w:tcPr>
            <w:tcW w:w="2381" w:type="dxa"/>
            <w:gridSpan w:val="3"/>
          </w:tcPr>
          <w:p w14:paraId="04FB98B3" w14:textId="77777777" w:rsidR="009A2EAA" w:rsidRPr="005F40B7" w:rsidRDefault="009A2EAA" w:rsidP="000C58E3">
            <w:pPr>
              <w:spacing w:before="240"/>
              <w:rPr>
                <w:rFonts w:ascii="Arial" w:hAnsi="Arial" w:cs="Arial"/>
                <w:sz w:val="16"/>
              </w:rPr>
            </w:pPr>
            <w:r w:rsidRPr="005F40B7">
              <w:rPr>
                <w:rFonts w:ascii="Arial" w:hAnsi="Arial" w:cs="Arial"/>
                <w:sz w:val="16"/>
              </w:rPr>
              <w:t xml:space="preserve">Αρ. </w:t>
            </w:r>
            <w:proofErr w:type="spellStart"/>
            <w:r w:rsidRPr="005F40B7">
              <w:rPr>
                <w:rFonts w:ascii="Arial" w:hAnsi="Arial" w:cs="Arial"/>
                <w:sz w:val="16"/>
              </w:rPr>
              <w:t>Τηλεομοιοτύπου</w:t>
            </w:r>
            <w:proofErr w:type="spellEnd"/>
            <w:r w:rsidRPr="005F40B7">
              <w:rPr>
                <w:rFonts w:ascii="Arial" w:hAnsi="Arial" w:cs="Arial"/>
                <w:sz w:val="16"/>
              </w:rPr>
              <w:t xml:space="preserve"> (</w:t>
            </w:r>
            <w:r w:rsidRPr="005F40B7">
              <w:rPr>
                <w:rFonts w:ascii="Arial" w:hAnsi="Arial" w:cs="Arial"/>
                <w:sz w:val="16"/>
                <w:lang w:val="en-US"/>
              </w:rPr>
              <w:t>Fax</w:t>
            </w:r>
            <w:r w:rsidRPr="005F40B7">
              <w:rPr>
                <w:rFonts w:ascii="Arial" w:hAnsi="Arial" w:cs="Arial"/>
                <w:sz w:val="16"/>
              </w:rPr>
              <w:t>):</w:t>
            </w:r>
          </w:p>
        </w:tc>
        <w:tc>
          <w:tcPr>
            <w:tcW w:w="3190" w:type="dxa"/>
            <w:gridSpan w:val="5"/>
          </w:tcPr>
          <w:p w14:paraId="431DB01E" w14:textId="77777777" w:rsidR="009A2EAA" w:rsidRPr="005F40B7" w:rsidRDefault="009A2EAA" w:rsidP="000C58E3">
            <w:pPr>
              <w:spacing w:before="240"/>
              <w:rPr>
                <w:rFonts w:ascii="Arial" w:hAnsi="Arial" w:cs="Arial"/>
                <w:sz w:val="16"/>
              </w:rPr>
            </w:pPr>
          </w:p>
        </w:tc>
        <w:tc>
          <w:tcPr>
            <w:tcW w:w="1457" w:type="dxa"/>
            <w:gridSpan w:val="2"/>
          </w:tcPr>
          <w:p w14:paraId="64FA455D" w14:textId="77777777" w:rsidR="009A2EAA" w:rsidRPr="005F40B7" w:rsidRDefault="009A2EAA" w:rsidP="000C58E3">
            <w:pPr>
              <w:rPr>
                <w:rFonts w:ascii="Arial" w:hAnsi="Arial" w:cs="Arial"/>
                <w:sz w:val="16"/>
              </w:rPr>
            </w:pPr>
            <w:r w:rsidRPr="005F40B7">
              <w:rPr>
                <w:rFonts w:ascii="Arial" w:hAnsi="Arial" w:cs="Arial"/>
                <w:sz w:val="16"/>
              </w:rPr>
              <w:t>Δ/</w:t>
            </w:r>
            <w:proofErr w:type="spellStart"/>
            <w:r w:rsidRPr="005F40B7">
              <w:rPr>
                <w:rFonts w:ascii="Arial" w:hAnsi="Arial" w:cs="Arial"/>
                <w:sz w:val="16"/>
              </w:rPr>
              <w:t>νση</w:t>
            </w:r>
            <w:proofErr w:type="spellEnd"/>
            <w:r w:rsidRPr="005F40B7">
              <w:rPr>
                <w:rFonts w:ascii="Arial" w:hAnsi="Arial" w:cs="Arial"/>
                <w:sz w:val="16"/>
              </w:rPr>
              <w:t xml:space="preserve"> Ηλεκτρ. Ταχυδρομείου</w:t>
            </w:r>
          </w:p>
          <w:p w14:paraId="7043F226" w14:textId="77777777" w:rsidR="009A2EAA" w:rsidRPr="005F40B7" w:rsidRDefault="009A2EAA" w:rsidP="000C58E3">
            <w:pPr>
              <w:rPr>
                <w:rFonts w:ascii="Arial" w:hAnsi="Arial" w:cs="Arial"/>
                <w:sz w:val="16"/>
              </w:rPr>
            </w:pPr>
            <w:r w:rsidRPr="005F40B7">
              <w:rPr>
                <w:rFonts w:ascii="Arial" w:hAnsi="Arial" w:cs="Arial"/>
                <w:sz w:val="16"/>
              </w:rPr>
              <w:t>(Ε</w:t>
            </w:r>
            <w:r w:rsidRPr="005F40B7">
              <w:rPr>
                <w:rFonts w:ascii="Arial" w:hAnsi="Arial" w:cs="Arial"/>
                <w:sz w:val="16"/>
                <w:lang w:val="en-US"/>
              </w:rPr>
              <w:t>mail</w:t>
            </w:r>
            <w:r w:rsidRPr="005F40B7">
              <w:rPr>
                <w:rFonts w:ascii="Arial" w:hAnsi="Arial" w:cs="Arial"/>
                <w:sz w:val="16"/>
              </w:rPr>
              <w:t>):</w:t>
            </w:r>
          </w:p>
        </w:tc>
        <w:tc>
          <w:tcPr>
            <w:tcW w:w="3315" w:type="dxa"/>
            <w:gridSpan w:val="5"/>
          </w:tcPr>
          <w:p w14:paraId="79AD952F" w14:textId="77777777" w:rsidR="009A2EAA" w:rsidRPr="005F40B7" w:rsidRDefault="009A2EAA" w:rsidP="000C58E3">
            <w:pPr>
              <w:spacing w:before="240"/>
              <w:rPr>
                <w:rFonts w:ascii="Arial" w:hAnsi="Arial" w:cs="Arial"/>
                <w:sz w:val="16"/>
              </w:rPr>
            </w:pPr>
          </w:p>
        </w:tc>
      </w:tr>
    </w:tbl>
    <w:p w14:paraId="674FDADE" w14:textId="77777777" w:rsidR="00245358" w:rsidRDefault="00245358" w:rsidP="000C58E3">
      <w:pPr>
        <w:jc w:val="both"/>
        <w:rPr>
          <w:rFonts w:ascii="Arial" w:hAnsi="Arial" w:cs="Arial"/>
          <w:sz w:val="20"/>
          <w:szCs w:val="20"/>
        </w:rPr>
      </w:pPr>
    </w:p>
    <w:p w14:paraId="59FB350F" w14:textId="60E25E7D" w:rsidR="00691983" w:rsidRPr="005F40B7" w:rsidRDefault="009A2EAA" w:rsidP="000C58E3">
      <w:pPr>
        <w:jc w:val="both"/>
        <w:rPr>
          <w:rFonts w:ascii="Arial" w:hAnsi="Arial" w:cs="Arial"/>
          <w:sz w:val="20"/>
          <w:szCs w:val="20"/>
        </w:rPr>
      </w:pPr>
      <w:r w:rsidRPr="005F40B7">
        <w:rPr>
          <w:rFonts w:ascii="Arial" w:hAnsi="Arial" w:cs="Arial"/>
          <w:sz w:val="20"/>
          <w:szCs w:val="20"/>
        </w:rPr>
        <w:t>Μ</w:t>
      </w:r>
      <w:r w:rsidR="00AE0B07" w:rsidRPr="005F40B7">
        <w:rPr>
          <w:rFonts w:ascii="Arial" w:hAnsi="Arial" w:cs="Arial"/>
          <w:sz w:val="20"/>
          <w:szCs w:val="20"/>
        </w:rPr>
        <w:t>ε ατομική μου ευθύνη και γνωρίζοντας τις κυρώσεις</w:t>
      </w:r>
      <w:r w:rsidR="006947BA">
        <w:rPr>
          <w:rStyle w:val="aa"/>
          <w:rFonts w:ascii="Arial" w:hAnsi="Arial" w:cs="Arial"/>
        </w:rPr>
        <w:endnoteReference w:id="4"/>
      </w:r>
      <w:r w:rsidR="000C420D" w:rsidRPr="005F40B7">
        <w:rPr>
          <w:rFonts w:ascii="Arial" w:hAnsi="Arial" w:cs="Arial"/>
          <w:sz w:val="20"/>
          <w:szCs w:val="20"/>
        </w:rPr>
        <w:t xml:space="preserve">, </w:t>
      </w:r>
      <w:r w:rsidR="00AE0B07" w:rsidRPr="005F40B7">
        <w:rPr>
          <w:rFonts w:ascii="Arial" w:hAnsi="Arial" w:cs="Arial"/>
          <w:sz w:val="20"/>
          <w:szCs w:val="20"/>
        </w:rPr>
        <w:t xml:space="preserve">που προβλέπονται από τις διατάξεις της παρ. 6 του άρθρου 22 του Ν. 1599/1986, </w:t>
      </w:r>
      <w:r w:rsidR="00CA656D">
        <w:rPr>
          <w:rFonts w:ascii="Arial" w:hAnsi="Arial" w:cs="Arial"/>
          <w:sz w:val="20"/>
          <w:szCs w:val="20"/>
        </w:rPr>
        <w:t>δηλώνω ότι</w:t>
      </w:r>
      <w:r w:rsidR="00CA656D" w:rsidRPr="00CA656D">
        <w:rPr>
          <w:rFonts w:ascii="Arial" w:hAnsi="Arial" w:cs="Arial"/>
          <w:sz w:val="20"/>
          <w:szCs w:val="20"/>
        </w:rPr>
        <w:t>:</w:t>
      </w:r>
    </w:p>
    <w:p w14:paraId="152F55A5" w14:textId="77777777" w:rsidR="008C59A4" w:rsidRPr="00054DB6" w:rsidRDefault="008C59A4" w:rsidP="000C58E3">
      <w:pPr>
        <w:jc w:val="both"/>
        <w:rPr>
          <w:rFonts w:ascii="Arial" w:hAnsi="Arial" w:cs="Arial"/>
          <w:sz w:val="20"/>
          <w:szCs w:val="20"/>
        </w:rPr>
      </w:pPr>
    </w:p>
    <w:p w14:paraId="2EC3D74A" w14:textId="77777777" w:rsidR="007B7DBD" w:rsidRDefault="00691983" w:rsidP="00BF7992">
      <w:pPr>
        <w:jc w:val="both"/>
        <w:rPr>
          <w:rFonts w:ascii="Arial" w:hAnsi="Arial" w:cs="Arial"/>
          <w:sz w:val="20"/>
          <w:szCs w:val="20"/>
        </w:rPr>
      </w:pPr>
      <w:r w:rsidRPr="005F40B7">
        <w:rPr>
          <w:rFonts w:ascii="Arial" w:hAnsi="Arial" w:cs="Arial"/>
          <w:b/>
          <w:sz w:val="20"/>
          <w:szCs w:val="20"/>
        </w:rPr>
        <w:t>Α.</w:t>
      </w:r>
      <w:r w:rsidRPr="005F40B7">
        <w:rPr>
          <w:rFonts w:ascii="Arial" w:hAnsi="Arial" w:cs="Arial"/>
          <w:sz w:val="20"/>
          <w:szCs w:val="20"/>
        </w:rPr>
        <w:t xml:space="preserve"> </w:t>
      </w:r>
      <w:r w:rsidR="0018296E">
        <w:rPr>
          <w:rFonts w:ascii="Arial" w:hAnsi="Arial" w:cs="Arial"/>
          <w:sz w:val="20"/>
          <w:szCs w:val="20"/>
        </w:rPr>
        <w:t xml:space="preserve"> </w:t>
      </w:r>
      <w:r w:rsidR="00160255">
        <w:rPr>
          <w:rFonts w:ascii="Arial" w:hAnsi="Arial" w:cs="Arial"/>
          <w:sz w:val="20"/>
          <w:szCs w:val="20"/>
        </w:rPr>
        <w:t>Σ</w:t>
      </w:r>
      <w:r w:rsidR="00160255" w:rsidRPr="00BF7992">
        <w:rPr>
          <w:rFonts w:ascii="Arial" w:hAnsi="Arial" w:cs="Arial"/>
          <w:sz w:val="20"/>
          <w:szCs w:val="20"/>
        </w:rPr>
        <w:t xml:space="preserve">ύμφωνα με τον Κανονισμό (ΕΕ) 2023/2831 </w:t>
      </w:r>
      <w:r w:rsidR="007B7DBD" w:rsidRPr="008671C5">
        <w:rPr>
          <w:rFonts w:ascii="Arial" w:hAnsi="Arial" w:cs="Arial"/>
          <w:sz w:val="20"/>
          <w:szCs w:val="20"/>
        </w:rPr>
        <w:t>ΔΕΝ</w:t>
      </w:r>
      <w:r w:rsidR="007B7DBD" w:rsidRPr="00F16CB7">
        <w:rPr>
          <w:rFonts w:ascii="Arial" w:hAnsi="Arial" w:cs="Arial"/>
          <w:b/>
          <w:sz w:val="20"/>
          <w:szCs w:val="20"/>
        </w:rPr>
        <w:t xml:space="preserve"> </w:t>
      </w:r>
      <w:r w:rsidR="00160255">
        <w:rPr>
          <w:rFonts w:ascii="Arial" w:hAnsi="Arial" w:cs="Arial"/>
          <w:sz w:val="20"/>
          <w:szCs w:val="20"/>
        </w:rPr>
        <w:t>α</w:t>
      </w:r>
      <w:r w:rsidR="00BF7992">
        <w:rPr>
          <w:rFonts w:ascii="Arial" w:hAnsi="Arial" w:cs="Arial"/>
          <w:sz w:val="20"/>
          <w:szCs w:val="20"/>
        </w:rPr>
        <w:t xml:space="preserve">σκώ </w:t>
      </w:r>
      <w:r w:rsidR="00E34B09">
        <w:rPr>
          <w:rFonts w:ascii="Arial" w:hAnsi="Arial" w:cs="Arial"/>
          <w:sz w:val="20"/>
          <w:szCs w:val="20"/>
        </w:rPr>
        <w:t xml:space="preserve">οικονομική </w:t>
      </w:r>
      <w:r w:rsidR="00BF7992">
        <w:rPr>
          <w:rFonts w:ascii="Arial" w:hAnsi="Arial" w:cs="Arial"/>
          <w:sz w:val="20"/>
          <w:szCs w:val="20"/>
        </w:rPr>
        <w:t>δραστηριότητα</w:t>
      </w:r>
      <w:r w:rsidR="00D03E5F">
        <w:rPr>
          <w:rFonts w:ascii="Arial" w:hAnsi="Arial" w:cs="Arial"/>
          <w:sz w:val="20"/>
          <w:szCs w:val="20"/>
        </w:rPr>
        <w:t>,</w:t>
      </w:r>
      <w:r w:rsidR="007566B2">
        <w:rPr>
          <w:rFonts w:ascii="Arial" w:hAnsi="Arial" w:cs="Arial"/>
          <w:sz w:val="20"/>
          <w:szCs w:val="20"/>
        </w:rPr>
        <w:t xml:space="preserve"> </w:t>
      </w:r>
      <w:r w:rsidR="00D03E5F">
        <w:rPr>
          <w:rFonts w:ascii="Arial" w:hAnsi="Arial" w:cs="Arial"/>
          <w:sz w:val="18"/>
        </w:rPr>
        <w:t xml:space="preserve"> που ως οντότητα</w:t>
      </w:r>
      <w:r w:rsidR="00D33912">
        <w:rPr>
          <w:rFonts w:ascii="Arial" w:hAnsi="Arial" w:cs="Arial"/>
          <w:sz w:val="18"/>
        </w:rPr>
        <w:t xml:space="preserve"> </w:t>
      </w:r>
      <w:r w:rsidR="003D3A3E">
        <w:rPr>
          <w:rFonts w:ascii="Arial" w:hAnsi="Arial" w:cs="Arial"/>
          <w:sz w:val="18"/>
        </w:rPr>
        <w:t xml:space="preserve">έχει </w:t>
      </w:r>
      <w:r w:rsidR="00D33912" w:rsidRPr="00BF7992">
        <w:rPr>
          <w:rFonts w:ascii="Arial" w:hAnsi="Arial" w:cs="Arial"/>
          <w:sz w:val="20"/>
          <w:szCs w:val="20"/>
        </w:rPr>
        <w:t xml:space="preserve"> την έννοια της «επιχείρησης» </w:t>
      </w:r>
    </w:p>
    <w:p w14:paraId="761692E7" w14:textId="77777777" w:rsidR="00527656" w:rsidRPr="00527656" w:rsidRDefault="007B7DBD" w:rsidP="00BF7992">
      <w:pPr>
        <w:jc w:val="both"/>
        <w:rPr>
          <w:ins w:id="0" w:author="ΚΟΓΙΟΜΤΖΗ ΜΑΡΙΑ" w:date="2024-11-13T12:01:00Z"/>
          <w:rFonts w:ascii="Arial" w:hAnsi="Arial" w:cs="Arial"/>
          <w:sz w:val="20"/>
          <w:szCs w:val="20"/>
        </w:rPr>
      </w:pPr>
      <w:r w:rsidRPr="007B7DBD">
        <w:rPr>
          <w:rFonts w:ascii="Arial" w:hAnsi="Arial" w:cs="Arial"/>
          <w:b/>
          <w:sz w:val="20"/>
          <w:szCs w:val="20"/>
        </w:rPr>
        <w:t>Β.</w:t>
      </w:r>
      <w:r w:rsidRPr="007B7DBD">
        <w:rPr>
          <w:rFonts w:ascii="Arial" w:hAnsi="Arial" w:cs="Arial"/>
          <w:sz w:val="20"/>
          <w:szCs w:val="20"/>
        </w:rPr>
        <w:t xml:space="preserve">  Σύμφωνα με τον Κα</w:t>
      </w:r>
      <w:r>
        <w:rPr>
          <w:rFonts w:ascii="Arial" w:hAnsi="Arial" w:cs="Arial"/>
          <w:sz w:val="20"/>
          <w:szCs w:val="20"/>
        </w:rPr>
        <w:t xml:space="preserve">νονισμό (ΕΕ) 2023/2831 </w:t>
      </w:r>
      <w:r w:rsidRPr="007B7DBD">
        <w:rPr>
          <w:rFonts w:ascii="Arial" w:hAnsi="Arial" w:cs="Arial"/>
          <w:sz w:val="20"/>
          <w:szCs w:val="20"/>
        </w:rPr>
        <w:t xml:space="preserve">ασκώ οικονομική δραστηριότητα,  που ως οντότητα έχει  την έννοια της «επιχείρησης» </w:t>
      </w:r>
    </w:p>
    <w:p w14:paraId="5940E271" w14:textId="77777777" w:rsidR="00527656" w:rsidRDefault="00527656" w:rsidP="00BF7992">
      <w:pPr>
        <w:jc w:val="both"/>
        <w:rPr>
          <w:ins w:id="1" w:author="ΚΟΓΙΟΜΤΖΗ ΜΑΡΙΑ" w:date="2024-11-13T12:01:00Z"/>
          <w:rFonts w:ascii="Arial" w:hAnsi="Arial" w:cs="Arial"/>
          <w:sz w:val="20"/>
          <w:szCs w:val="20"/>
          <w:lang w:val="en-US"/>
        </w:rPr>
      </w:pPr>
    </w:p>
    <w:p w14:paraId="3C9CA23C" w14:textId="5C4BFD93" w:rsidR="00984A04" w:rsidRPr="00527656" w:rsidRDefault="00527656" w:rsidP="00BF7992">
      <w:pPr>
        <w:jc w:val="both"/>
        <w:rPr>
          <w:rFonts w:ascii="Arial" w:hAnsi="Arial" w:cs="Arial"/>
          <w:sz w:val="20"/>
          <w:szCs w:val="20"/>
        </w:rPr>
      </w:pPr>
      <w:r w:rsidRPr="00527656">
        <w:rPr>
          <w:rFonts w:ascii="Arial" w:hAnsi="Arial" w:cs="Arial"/>
          <w:sz w:val="20"/>
          <w:szCs w:val="20"/>
        </w:rPr>
        <w:t xml:space="preserve">Στις περιπτώσεις που επελέγη το </w:t>
      </w:r>
      <w:r w:rsidRPr="00527656">
        <w:rPr>
          <w:rFonts w:ascii="Arial" w:hAnsi="Arial" w:cs="Arial"/>
          <w:b/>
          <w:sz w:val="20"/>
          <w:szCs w:val="20"/>
        </w:rPr>
        <w:t>Β</w:t>
      </w:r>
      <w:r w:rsidRPr="00527656">
        <w:rPr>
          <w:rFonts w:ascii="Arial" w:hAnsi="Arial" w:cs="Arial"/>
          <w:sz w:val="20"/>
          <w:szCs w:val="20"/>
        </w:rPr>
        <w:t xml:space="preserve">, συμπληρώστε </w:t>
      </w:r>
      <w:r w:rsidRPr="00527656">
        <w:rPr>
          <w:rFonts w:ascii="Arial" w:hAnsi="Arial" w:cs="Arial"/>
          <w:i/>
          <w:iCs/>
          <w:sz w:val="18"/>
        </w:rPr>
        <w:t>με</w:t>
      </w:r>
      <w:r w:rsidR="005D6AB4" w:rsidRPr="00527656">
        <w:rPr>
          <w:rFonts w:ascii="Arial" w:hAnsi="Arial" w:cs="Arial"/>
          <w:i/>
          <w:iCs/>
          <w:sz w:val="18"/>
        </w:rPr>
        <w:t xml:space="preserve">  √ </w:t>
      </w:r>
      <w:r w:rsidR="00145271" w:rsidRPr="00527656">
        <w:rPr>
          <w:rFonts w:ascii="Arial" w:hAnsi="Arial" w:cs="Arial"/>
          <w:i/>
          <w:iCs/>
          <w:sz w:val="18"/>
        </w:rPr>
        <w:t>ένα από τα παρακάτω)</w:t>
      </w:r>
      <w:r w:rsidR="00145271" w:rsidRPr="00527656">
        <w:rPr>
          <w:rFonts w:ascii="Arial" w:hAnsi="Arial" w:cs="Arial"/>
          <w:sz w:val="18"/>
        </w:rPr>
        <w:t>:</w:t>
      </w:r>
    </w:p>
    <w:p w14:paraId="71FD5721" w14:textId="77777777" w:rsidR="00112D0A" w:rsidRPr="00527656" w:rsidRDefault="00112D0A" w:rsidP="000C58E3">
      <w:pPr>
        <w:jc w:val="center"/>
        <w:rPr>
          <w:rFonts w:ascii="Arial" w:hAnsi="Arial" w:cs="Arial"/>
          <w:b/>
          <w:sz w:val="20"/>
          <w:szCs w:val="20"/>
        </w:rPr>
      </w:pPr>
    </w:p>
    <w:tbl>
      <w:tblPr>
        <w:tblStyle w:val="a3"/>
        <w:tblW w:w="0" w:type="auto"/>
        <w:tblInd w:w="-5" w:type="dxa"/>
        <w:tblLook w:val="04A0" w:firstRow="1" w:lastRow="0" w:firstColumn="1" w:lastColumn="0" w:noHBand="0" w:noVBand="1"/>
      </w:tblPr>
      <w:tblGrid>
        <w:gridCol w:w="426"/>
        <w:gridCol w:w="284"/>
        <w:gridCol w:w="6663"/>
      </w:tblGrid>
      <w:tr w:rsidR="00C848D9" w14:paraId="7A5D91B2" w14:textId="77777777" w:rsidTr="003542A0">
        <w:trPr>
          <w:trHeight w:val="396"/>
        </w:trPr>
        <w:tc>
          <w:tcPr>
            <w:tcW w:w="426" w:type="dxa"/>
            <w:tcBorders>
              <w:bottom w:val="single" w:sz="4" w:space="0" w:color="auto"/>
              <w:right w:val="single" w:sz="4" w:space="0" w:color="auto"/>
            </w:tcBorders>
          </w:tcPr>
          <w:p w14:paraId="261FC4CD" w14:textId="77777777" w:rsidR="00C848D9" w:rsidRPr="005D6AB4" w:rsidRDefault="00C848D9" w:rsidP="005D6AB4">
            <w:pPr>
              <w:pStyle w:val="ac"/>
              <w:rPr>
                <w:rFonts w:ascii="Arial" w:hAnsi="Arial" w:cs="Arial"/>
                <w:b/>
                <w:sz w:val="20"/>
                <w:szCs w:val="20"/>
              </w:rPr>
            </w:pPr>
          </w:p>
        </w:tc>
        <w:tc>
          <w:tcPr>
            <w:tcW w:w="284" w:type="dxa"/>
            <w:tcBorders>
              <w:top w:val="nil"/>
              <w:left w:val="single" w:sz="4" w:space="0" w:color="auto"/>
              <w:bottom w:val="nil"/>
              <w:right w:val="nil"/>
            </w:tcBorders>
          </w:tcPr>
          <w:p w14:paraId="2BCDC231" w14:textId="77777777" w:rsidR="00C848D9" w:rsidRPr="003542A0" w:rsidRDefault="00C848D9" w:rsidP="003542A0">
            <w:pPr>
              <w:ind w:left="360"/>
              <w:jc w:val="center"/>
              <w:rPr>
                <w:rFonts w:ascii="Arial" w:hAnsi="Arial" w:cs="Arial"/>
                <w:b/>
                <w:sz w:val="20"/>
                <w:szCs w:val="20"/>
              </w:rPr>
            </w:pPr>
          </w:p>
        </w:tc>
        <w:tc>
          <w:tcPr>
            <w:tcW w:w="6663" w:type="dxa"/>
            <w:tcBorders>
              <w:top w:val="nil"/>
              <w:left w:val="nil"/>
              <w:bottom w:val="nil"/>
              <w:right w:val="nil"/>
            </w:tcBorders>
          </w:tcPr>
          <w:p w14:paraId="0F9FA3DA" w14:textId="2D8F8629" w:rsidR="00C848D9" w:rsidRPr="003542A0" w:rsidRDefault="005D6AB4" w:rsidP="003542A0">
            <w:pPr>
              <w:pStyle w:val="ac"/>
              <w:numPr>
                <w:ilvl w:val="0"/>
                <w:numId w:val="19"/>
              </w:numPr>
              <w:spacing w:line="360" w:lineRule="auto"/>
              <w:ind w:left="462"/>
              <w:jc w:val="both"/>
              <w:rPr>
                <w:rFonts w:ascii="Arial" w:hAnsi="Arial" w:cs="Arial"/>
                <w:b/>
                <w:sz w:val="20"/>
                <w:szCs w:val="20"/>
              </w:rPr>
            </w:pPr>
            <w:r w:rsidRPr="003542A0">
              <w:rPr>
                <w:rFonts w:ascii="Arial" w:hAnsi="Arial" w:cs="Arial"/>
                <w:sz w:val="20"/>
                <w:szCs w:val="20"/>
              </w:rPr>
              <w:t>Δεν συνιστά «ενιαία επιχείρηση»</w:t>
            </w:r>
            <w:r w:rsidRPr="003542A0">
              <w:rPr>
                <w:rStyle w:val="aa"/>
                <w:rFonts w:ascii="Arial" w:hAnsi="Arial" w:cs="Arial"/>
                <w:lang w:val="el-GR"/>
              </w:rPr>
              <w:t xml:space="preserve"> </w:t>
            </w:r>
            <w:r w:rsidRPr="00BF7992">
              <w:rPr>
                <w:rStyle w:val="aa"/>
                <w:rFonts w:ascii="Arial" w:hAnsi="Arial" w:cs="Arial"/>
              </w:rPr>
              <w:endnoteReference w:id="5"/>
            </w:r>
            <w:r w:rsidRPr="003542A0">
              <w:rPr>
                <w:rFonts w:ascii="Arial" w:hAnsi="Arial" w:cs="Arial"/>
                <w:sz w:val="20"/>
                <w:szCs w:val="20"/>
              </w:rPr>
              <w:t xml:space="preserve"> με καμία άλλη επιχείρηση</w:t>
            </w:r>
          </w:p>
        </w:tc>
      </w:tr>
      <w:tr w:rsidR="003542A0" w14:paraId="6D112BCF" w14:textId="77777777" w:rsidTr="003542A0">
        <w:trPr>
          <w:trHeight w:val="396"/>
        </w:trPr>
        <w:tc>
          <w:tcPr>
            <w:tcW w:w="426" w:type="dxa"/>
            <w:tcBorders>
              <w:top w:val="single" w:sz="4" w:space="0" w:color="auto"/>
              <w:left w:val="nil"/>
              <w:bottom w:val="single" w:sz="4" w:space="0" w:color="auto"/>
              <w:right w:val="nil"/>
            </w:tcBorders>
          </w:tcPr>
          <w:p w14:paraId="452341AF" w14:textId="77777777" w:rsidR="003542A0" w:rsidRPr="005D6AB4" w:rsidRDefault="003542A0" w:rsidP="005D6AB4">
            <w:pPr>
              <w:pStyle w:val="ac"/>
              <w:rPr>
                <w:rFonts w:ascii="Arial" w:hAnsi="Arial" w:cs="Arial"/>
                <w:b/>
                <w:sz w:val="20"/>
                <w:szCs w:val="20"/>
              </w:rPr>
            </w:pPr>
          </w:p>
        </w:tc>
        <w:tc>
          <w:tcPr>
            <w:tcW w:w="284" w:type="dxa"/>
            <w:tcBorders>
              <w:top w:val="nil"/>
              <w:left w:val="nil"/>
              <w:bottom w:val="nil"/>
              <w:right w:val="nil"/>
            </w:tcBorders>
          </w:tcPr>
          <w:p w14:paraId="749BA5B2" w14:textId="77777777" w:rsidR="003542A0" w:rsidRPr="005D6AB4" w:rsidRDefault="003542A0" w:rsidP="003542A0">
            <w:pPr>
              <w:pStyle w:val="ac"/>
              <w:rPr>
                <w:rFonts w:ascii="Arial" w:hAnsi="Arial" w:cs="Arial"/>
                <w:b/>
                <w:sz w:val="20"/>
                <w:szCs w:val="20"/>
              </w:rPr>
            </w:pPr>
          </w:p>
        </w:tc>
        <w:tc>
          <w:tcPr>
            <w:tcW w:w="6663" w:type="dxa"/>
            <w:tcBorders>
              <w:top w:val="nil"/>
              <w:left w:val="nil"/>
              <w:bottom w:val="nil"/>
              <w:right w:val="nil"/>
            </w:tcBorders>
          </w:tcPr>
          <w:p w14:paraId="123096AD" w14:textId="77777777" w:rsidR="003542A0" w:rsidRPr="005D6AB4" w:rsidRDefault="003542A0" w:rsidP="005D6AB4">
            <w:pPr>
              <w:spacing w:line="360" w:lineRule="auto"/>
              <w:jc w:val="both"/>
              <w:rPr>
                <w:rFonts w:ascii="Arial" w:hAnsi="Arial" w:cs="Arial"/>
                <w:sz w:val="20"/>
                <w:szCs w:val="20"/>
              </w:rPr>
            </w:pPr>
          </w:p>
        </w:tc>
      </w:tr>
      <w:tr w:rsidR="00C848D9" w14:paraId="68706752" w14:textId="77777777" w:rsidTr="003542A0">
        <w:trPr>
          <w:trHeight w:val="252"/>
        </w:trPr>
        <w:tc>
          <w:tcPr>
            <w:tcW w:w="426" w:type="dxa"/>
            <w:tcBorders>
              <w:top w:val="single" w:sz="4" w:space="0" w:color="auto"/>
              <w:right w:val="single" w:sz="4" w:space="0" w:color="auto"/>
            </w:tcBorders>
          </w:tcPr>
          <w:p w14:paraId="72AB6002" w14:textId="77777777" w:rsidR="00C848D9" w:rsidRPr="005D6AB4" w:rsidRDefault="00C848D9" w:rsidP="005D6AB4">
            <w:pPr>
              <w:ind w:left="360"/>
              <w:jc w:val="center"/>
              <w:rPr>
                <w:rFonts w:ascii="Arial" w:hAnsi="Arial" w:cs="Arial"/>
                <w:b/>
                <w:sz w:val="20"/>
                <w:szCs w:val="20"/>
              </w:rPr>
            </w:pPr>
          </w:p>
        </w:tc>
        <w:tc>
          <w:tcPr>
            <w:tcW w:w="284" w:type="dxa"/>
            <w:tcBorders>
              <w:top w:val="nil"/>
              <w:left w:val="single" w:sz="4" w:space="0" w:color="auto"/>
              <w:bottom w:val="nil"/>
              <w:right w:val="nil"/>
            </w:tcBorders>
          </w:tcPr>
          <w:p w14:paraId="338F20CB" w14:textId="77777777" w:rsidR="00C848D9" w:rsidRPr="003542A0" w:rsidRDefault="00C848D9" w:rsidP="003542A0">
            <w:pPr>
              <w:ind w:left="360"/>
              <w:jc w:val="center"/>
              <w:rPr>
                <w:rFonts w:ascii="Arial" w:hAnsi="Arial" w:cs="Arial"/>
                <w:b/>
                <w:sz w:val="20"/>
                <w:szCs w:val="20"/>
              </w:rPr>
            </w:pPr>
          </w:p>
        </w:tc>
        <w:tc>
          <w:tcPr>
            <w:tcW w:w="6663" w:type="dxa"/>
            <w:tcBorders>
              <w:top w:val="nil"/>
              <w:left w:val="nil"/>
              <w:bottom w:val="nil"/>
              <w:right w:val="nil"/>
            </w:tcBorders>
          </w:tcPr>
          <w:p w14:paraId="01FF2C8D" w14:textId="77777777" w:rsidR="005D6AB4" w:rsidRPr="003542A0" w:rsidRDefault="005D6AB4" w:rsidP="003542A0">
            <w:pPr>
              <w:pStyle w:val="ac"/>
              <w:numPr>
                <w:ilvl w:val="0"/>
                <w:numId w:val="19"/>
              </w:numPr>
              <w:ind w:left="462"/>
              <w:rPr>
                <w:rFonts w:ascii="Arial" w:hAnsi="Arial" w:cs="Arial"/>
                <w:sz w:val="20"/>
                <w:szCs w:val="20"/>
              </w:rPr>
            </w:pPr>
            <w:r w:rsidRPr="003542A0">
              <w:rPr>
                <w:rFonts w:ascii="Arial" w:hAnsi="Arial" w:cs="Arial"/>
                <w:sz w:val="20"/>
                <w:szCs w:val="20"/>
              </w:rPr>
              <w:t>Συνιστά «ενιαία επιχείρηση»  με τις κάτωθι επιχειρήσεις:</w:t>
            </w:r>
          </w:p>
          <w:p w14:paraId="14E9CD29" w14:textId="147FB2E8" w:rsidR="005D6AB4" w:rsidRDefault="005D6AB4" w:rsidP="005D6AB4">
            <w:pPr>
              <w:rPr>
                <w:rFonts w:ascii="Arial" w:hAnsi="Arial" w:cs="Arial"/>
                <w:b/>
                <w:sz w:val="20"/>
                <w:szCs w:val="20"/>
              </w:rPr>
            </w:pPr>
          </w:p>
        </w:tc>
      </w:tr>
    </w:tbl>
    <w:tbl>
      <w:tblPr>
        <w:tblpPr w:leftFromText="180" w:rightFromText="180" w:vertAnchor="text" w:horzAnchor="margin" w:tblpXSpec="center" w:tblpY="148"/>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282"/>
        <w:gridCol w:w="3118"/>
      </w:tblGrid>
      <w:tr w:rsidR="00CE76B9" w:rsidRPr="005F40B7" w14:paraId="512B61CA" w14:textId="77777777" w:rsidTr="00CE76B9">
        <w:trPr>
          <w:trHeight w:val="345"/>
        </w:trPr>
        <w:tc>
          <w:tcPr>
            <w:tcW w:w="675" w:type="dxa"/>
            <w:vAlign w:val="center"/>
          </w:tcPr>
          <w:p w14:paraId="7876577F" w14:textId="77777777" w:rsidR="00CE76B9" w:rsidRPr="005F40B7" w:rsidRDefault="00CE76B9" w:rsidP="00CE76B9">
            <w:pPr>
              <w:spacing w:before="80" w:after="80"/>
              <w:jc w:val="center"/>
              <w:rPr>
                <w:rFonts w:ascii="Arial" w:hAnsi="Arial" w:cs="Arial"/>
                <w:b/>
                <w:sz w:val="20"/>
                <w:szCs w:val="20"/>
              </w:rPr>
            </w:pPr>
            <w:r w:rsidRPr="005F40B7">
              <w:rPr>
                <w:rFonts w:ascii="Arial" w:hAnsi="Arial" w:cs="Arial"/>
                <w:b/>
                <w:sz w:val="20"/>
                <w:szCs w:val="20"/>
              </w:rPr>
              <w:t>Α/Α</w:t>
            </w:r>
          </w:p>
        </w:tc>
        <w:tc>
          <w:tcPr>
            <w:tcW w:w="4282" w:type="dxa"/>
            <w:vAlign w:val="center"/>
          </w:tcPr>
          <w:p w14:paraId="6F079A92" w14:textId="77777777" w:rsidR="00CE76B9" w:rsidRPr="005F40B7" w:rsidRDefault="00CE76B9" w:rsidP="00CE76B9">
            <w:pPr>
              <w:spacing w:before="80" w:after="80"/>
              <w:jc w:val="center"/>
              <w:rPr>
                <w:rFonts w:ascii="Arial" w:hAnsi="Arial" w:cs="Arial"/>
                <w:b/>
                <w:sz w:val="20"/>
                <w:szCs w:val="20"/>
              </w:rPr>
            </w:pPr>
            <w:r w:rsidRPr="005F40B7">
              <w:rPr>
                <w:rFonts w:ascii="Arial" w:hAnsi="Arial" w:cs="Arial"/>
                <w:b/>
                <w:sz w:val="20"/>
                <w:szCs w:val="20"/>
              </w:rPr>
              <w:t>ΕΠΩΝΥΜΙΑ ΕΠΙΧΕΙΡΗΣΗΣ</w:t>
            </w:r>
          </w:p>
        </w:tc>
        <w:tc>
          <w:tcPr>
            <w:tcW w:w="3118" w:type="dxa"/>
            <w:vAlign w:val="center"/>
          </w:tcPr>
          <w:p w14:paraId="11C1C190" w14:textId="77777777" w:rsidR="00CE76B9" w:rsidRPr="005F40B7" w:rsidRDefault="00CE76B9" w:rsidP="00CE76B9">
            <w:pPr>
              <w:spacing w:before="80" w:after="80"/>
              <w:jc w:val="center"/>
              <w:rPr>
                <w:rFonts w:ascii="Arial" w:hAnsi="Arial" w:cs="Arial"/>
                <w:b/>
                <w:sz w:val="20"/>
                <w:szCs w:val="20"/>
              </w:rPr>
            </w:pPr>
            <w:r w:rsidRPr="005F40B7">
              <w:rPr>
                <w:rFonts w:ascii="Arial" w:hAnsi="Arial" w:cs="Arial"/>
                <w:b/>
                <w:sz w:val="20"/>
                <w:szCs w:val="20"/>
              </w:rPr>
              <w:t>ΑΦΜ</w:t>
            </w:r>
          </w:p>
        </w:tc>
      </w:tr>
      <w:tr w:rsidR="00CE76B9" w:rsidRPr="005F40B7" w14:paraId="3F6D36DA" w14:textId="77777777" w:rsidTr="00CE76B9">
        <w:trPr>
          <w:trHeight w:val="170"/>
        </w:trPr>
        <w:tc>
          <w:tcPr>
            <w:tcW w:w="675" w:type="dxa"/>
            <w:vAlign w:val="center"/>
          </w:tcPr>
          <w:p w14:paraId="0853703B" w14:textId="77777777" w:rsidR="00CE76B9" w:rsidRPr="005F40B7" w:rsidRDefault="00CE76B9" w:rsidP="00CE76B9">
            <w:pPr>
              <w:spacing w:before="80" w:after="80"/>
              <w:jc w:val="center"/>
              <w:rPr>
                <w:rFonts w:ascii="Arial" w:hAnsi="Arial" w:cs="Arial"/>
                <w:sz w:val="20"/>
                <w:szCs w:val="20"/>
                <w:highlight w:val="magenta"/>
              </w:rPr>
            </w:pPr>
            <w:r w:rsidRPr="005F40B7">
              <w:rPr>
                <w:rFonts w:ascii="Arial" w:hAnsi="Arial" w:cs="Arial"/>
                <w:sz w:val="20"/>
                <w:szCs w:val="20"/>
              </w:rPr>
              <w:t>1.</w:t>
            </w:r>
          </w:p>
        </w:tc>
        <w:tc>
          <w:tcPr>
            <w:tcW w:w="4282" w:type="dxa"/>
            <w:vAlign w:val="center"/>
          </w:tcPr>
          <w:p w14:paraId="040545DA" w14:textId="77777777" w:rsidR="00CE76B9" w:rsidRPr="005F40B7" w:rsidRDefault="00CE76B9" w:rsidP="00CE76B9">
            <w:pPr>
              <w:spacing w:before="80" w:after="80"/>
              <w:jc w:val="center"/>
              <w:rPr>
                <w:rFonts w:ascii="Arial" w:hAnsi="Arial" w:cs="Arial"/>
                <w:sz w:val="20"/>
                <w:szCs w:val="20"/>
                <w:highlight w:val="magenta"/>
              </w:rPr>
            </w:pPr>
          </w:p>
        </w:tc>
        <w:tc>
          <w:tcPr>
            <w:tcW w:w="3118" w:type="dxa"/>
            <w:vAlign w:val="center"/>
          </w:tcPr>
          <w:p w14:paraId="59557B6F" w14:textId="77777777" w:rsidR="00CE76B9" w:rsidRPr="005F40B7" w:rsidRDefault="00CE76B9" w:rsidP="00CE76B9">
            <w:pPr>
              <w:spacing w:before="80" w:after="80"/>
              <w:jc w:val="center"/>
              <w:rPr>
                <w:rFonts w:ascii="Arial" w:hAnsi="Arial" w:cs="Arial"/>
                <w:sz w:val="20"/>
                <w:szCs w:val="20"/>
                <w:highlight w:val="magenta"/>
              </w:rPr>
            </w:pPr>
          </w:p>
        </w:tc>
      </w:tr>
      <w:tr w:rsidR="00CE76B9" w:rsidRPr="005F40B7" w14:paraId="4915AF8D" w14:textId="77777777" w:rsidTr="00CE76B9">
        <w:trPr>
          <w:trHeight w:val="170"/>
        </w:trPr>
        <w:tc>
          <w:tcPr>
            <w:tcW w:w="675" w:type="dxa"/>
            <w:vAlign w:val="center"/>
          </w:tcPr>
          <w:p w14:paraId="5BDE27C1" w14:textId="77777777" w:rsidR="00CE76B9" w:rsidRPr="005F40B7" w:rsidRDefault="00CE76B9" w:rsidP="00CE76B9">
            <w:pPr>
              <w:spacing w:before="80" w:after="80"/>
              <w:jc w:val="center"/>
              <w:rPr>
                <w:rFonts w:ascii="Arial" w:hAnsi="Arial" w:cs="Arial"/>
                <w:sz w:val="20"/>
                <w:szCs w:val="20"/>
              </w:rPr>
            </w:pPr>
            <w:r w:rsidRPr="005F40B7">
              <w:rPr>
                <w:rFonts w:ascii="Arial" w:hAnsi="Arial" w:cs="Arial"/>
                <w:sz w:val="20"/>
                <w:szCs w:val="20"/>
              </w:rPr>
              <w:t>2.</w:t>
            </w:r>
          </w:p>
        </w:tc>
        <w:tc>
          <w:tcPr>
            <w:tcW w:w="4282" w:type="dxa"/>
            <w:vAlign w:val="center"/>
          </w:tcPr>
          <w:p w14:paraId="74A7F9CA" w14:textId="77777777" w:rsidR="00CE76B9" w:rsidRPr="005F40B7" w:rsidRDefault="00CE76B9" w:rsidP="00CE76B9">
            <w:pPr>
              <w:spacing w:before="80" w:after="80"/>
              <w:jc w:val="center"/>
              <w:rPr>
                <w:rFonts w:ascii="Arial" w:hAnsi="Arial" w:cs="Arial"/>
                <w:sz w:val="20"/>
                <w:szCs w:val="20"/>
              </w:rPr>
            </w:pPr>
          </w:p>
        </w:tc>
        <w:tc>
          <w:tcPr>
            <w:tcW w:w="3118" w:type="dxa"/>
            <w:vAlign w:val="center"/>
          </w:tcPr>
          <w:p w14:paraId="6B26C30D" w14:textId="77777777" w:rsidR="00CE76B9" w:rsidRPr="005F40B7" w:rsidRDefault="00CE76B9" w:rsidP="00CE76B9">
            <w:pPr>
              <w:spacing w:before="80" w:after="80"/>
              <w:jc w:val="center"/>
              <w:rPr>
                <w:rFonts w:ascii="Arial" w:hAnsi="Arial" w:cs="Arial"/>
                <w:sz w:val="20"/>
                <w:szCs w:val="20"/>
              </w:rPr>
            </w:pPr>
          </w:p>
        </w:tc>
      </w:tr>
      <w:tr w:rsidR="00CE76B9" w:rsidRPr="005F40B7" w14:paraId="61A0B293" w14:textId="77777777" w:rsidTr="00CE76B9">
        <w:trPr>
          <w:trHeight w:val="170"/>
        </w:trPr>
        <w:tc>
          <w:tcPr>
            <w:tcW w:w="675" w:type="dxa"/>
            <w:vAlign w:val="center"/>
          </w:tcPr>
          <w:p w14:paraId="5FFC885E" w14:textId="77777777" w:rsidR="00CE76B9" w:rsidRPr="005F40B7" w:rsidRDefault="00CE76B9" w:rsidP="00CE76B9">
            <w:pPr>
              <w:spacing w:before="80" w:after="80"/>
              <w:jc w:val="center"/>
              <w:rPr>
                <w:rFonts w:ascii="Arial" w:hAnsi="Arial" w:cs="Arial"/>
                <w:sz w:val="20"/>
                <w:szCs w:val="20"/>
              </w:rPr>
            </w:pPr>
            <w:r w:rsidRPr="005F40B7">
              <w:rPr>
                <w:rFonts w:ascii="Arial" w:hAnsi="Arial" w:cs="Arial"/>
                <w:sz w:val="20"/>
                <w:szCs w:val="20"/>
              </w:rPr>
              <w:t>3.</w:t>
            </w:r>
          </w:p>
        </w:tc>
        <w:tc>
          <w:tcPr>
            <w:tcW w:w="4282" w:type="dxa"/>
            <w:vAlign w:val="center"/>
          </w:tcPr>
          <w:p w14:paraId="7608574F" w14:textId="77777777" w:rsidR="00CE76B9" w:rsidRPr="005F40B7" w:rsidRDefault="00CE76B9" w:rsidP="00CE76B9">
            <w:pPr>
              <w:spacing w:before="80" w:after="80"/>
              <w:jc w:val="center"/>
              <w:rPr>
                <w:rFonts w:ascii="Arial" w:hAnsi="Arial" w:cs="Arial"/>
                <w:sz w:val="20"/>
                <w:szCs w:val="20"/>
              </w:rPr>
            </w:pPr>
          </w:p>
        </w:tc>
        <w:tc>
          <w:tcPr>
            <w:tcW w:w="3118" w:type="dxa"/>
            <w:vAlign w:val="center"/>
          </w:tcPr>
          <w:p w14:paraId="390A77BF" w14:textId="77777777" w:rsidR="00CE76B9" w:rsidRPr="005F40B7" w:rsidRDefault="00CE76B9" w:rsidP="00CE76B9">
            <w:pPr>
              <w:spacing w:before="80" w:after="80"/>
              <w:jc w:val="center"/>
              <w:rPr>
                <w:rFonts w:ascii="Arial" w:hAnsi="Arial" w:cs="Arial"/>
                <w:sz w:val="20"/>
                <w:szCs w:val="20"/>
              </w:rPr>
            </w:pPr>
          </w:p>
        </w:tc>
      </w:tr>
    </w:tbl>
    <w:p w14:paraId="2DB4E7A6" w14:textId="77777777" w:rsidR="004B5FA8" w:rsidRDefault="004B5FA8" w:rsidP="000C58E3">
      <w:pPr>
        <w:jc w:val="center"/>
        <w:rPr>
          <w:rFonts w:ascii="Arial" w:hAnsi="Arial" w:cs="Arial"/>
          <w:b/>
          <w:sz w:val="20"/>
          <w:szCs w:val="20"/>
        </w:rPr>
      </w:pPr>
    </w:p>
    <w:p w14:paraId="64F36CDC" w14:textId="77777777" w:rsidR="00BF7992" w:rsidRDefault="00BF7992" w:rsidP="00640961">
      <w:pPr>
        <w:jc w:val="both"/>
        <w:rPr>
          <w:rFonts w:ascii="Arial" w:hAnsi="Arial" w:cs="Arial"/>
          <w:sz w:val="20"/>
          <w:szCs w:val="20"/>
        </w:rPr>
      </w:pPr>
    </w:p>
    <w:p w14:paraId="5A904B62" w14:textId="77777777" w:rsidR="00BF7992" w:rsidRDefault="00BF7992" w:rsidP="00640961">
      <w:pPr>
        <w:jc w:val="both"/>
        <w:rPr>
          <w:rFonts w:ascii="Arial" w:hAnsi="Arial" w:cs="Arial"/>
          <w:sz w:val="20"/>
          <w:szCs w:val="20"/>
        </w:rPr>
      </w:pPr>
    </w:p>
    <w:p w14:paraId="243AD069" w14:textId="77777777" w:rsidR="00BF7992" w:rsidRDefault="00BF7992" w:rsidP="00640961">
      <w:pPr>
        <w:jc w:val="both"/>
        <w:rPr>
          <w:rFonts w:ascii="Arial" w:hAnsi="Arial" w:cs="Arial"/>
          <w:sz w:val="20"/>
          <w:szCs w:val="20"/>
        </w:rPr>
      </w:pPr>
    </w:p>
    <w:p w14:paraId="58106741" w14:textId="77777777" w:rsidR="00BF7992" w:rsidRDefault="00BF7992" w:rsidP="00640961">
      <w:pPr>
        <w:jc w:val="both"/>
        <w:rPr>
          <w:rFonts w:ascii="Arial" w:hAnsi="Arial" w:cs="Arial"/>
          <w:sz w:val="20"/>
          <w:szCs w:val="20"/>
        </w:rPr>
      </w:pPr>
    </w:p>
    <w:p w14:paraId="66EB0AD6" w14:textId="77777777" w:rsidR="00BF7992" w:rsidRDefault="00BF7992" w:rsidP="00640961">
      <w:pPr>
        <w:jc w:val="both"/>
        <w:rPr>
          <w:rFonts w:ascii="Arial" w:hAnsi="Arial" w:cs="Arial"/>
          <w:sz w:val="20"/>
          <w:szCs w:val="20"/>
        </w:rPr>
      </w:pPr>
    </w:p>
    <w:p w14:paraId="733D1C87" w14:textId="77777777" w:rsidR="00BF7992" w:rsidRDefault="00BF7992" w:rsidP="00640961">
      <w:pPr>
        <w:jc w:val="both"/>
        <w:rPr>
          <w:rFonts w:ascii="Arial" w:hAnsi="Arial" w:cs="Arial"/>
          <w:sz w:val="20"/>
          <w:szCs w:val="20"/>
        </w:rPr>
      </w:pPr>
    </w:p>
    <w:p w14:paraId="4E872D69" w14:textId="77777777" w:rsidR="003973FD" w:rsidRDefault="003973FD" w:rsidP="00640961">
      <w:pPr>
        <w:jc w:val="both"/>
        <w:rPr>
          <w:rFonts w:ascii="Arial" w:hAnsi="Arial" w:cs="Arial"/>
          <w:sz w:val="20"/>
          <w:szCs w:val="20"/>
        </w:rPr>
      </w:pPr>
    </w:p>
    <w:p w14:paraId="660FF1C7" w14:textId="77777777" w:rsidR="00573760" w:rsidRDefault="00573760" w:rsidP="00640961">
      <w:pPr>
        <w:jc w:val="both"/>
        <w:rPr>
          <w:rFonts w:ascii="Arial" w:hAnsi="Arial" w:cs="Arial"/>
          <w:sz w:val="20"/>
          <w:szCs w:val="20"/>
          <w:lang w:val="en-US"/>
        </w:rPr>
      </w:pPr>
    </w:p>
    <w:p w14:paraId="09E12D1B" w14:textId="6080BBAA" w:rsidR="00573760" w:rsidDel="00D01789" w:rsidRDefault="00573760" w:rsidP="00640961">
      <w:pPr>
        <w:jc w:val="both"/>
        <w:rPr>
          <w:del w:id="2" w:author="ΚΟΓΙΟΜΤΖΗ ΜΑΡΙΑ" w:date="2024-11-13T12:10:00Z"/>
          <w:rFonts w:ascii="Arial" w:hAnsi="Arial" w:cs="Arial"/>
          <w:sz w:val="20"/>
          <w:szCs w:val="20"/>
          <w:lang w:val="en-US"/>
        </w:rPr>
      </w:pPr>
    </w:p>
    <w:p w14:paraId="4612011B" w14:textId="7C4673E7" w:rsidR="00573760" w:rsidRDefault="00527656" w:rsidP="006746CA">
      <w:pPr>
        <w:jc w:val="both"/>
        <w:rPr>
          <w:rFonts w:ascii="Arial" w:hAnsi="Arial" w:cs="Arial"/>
          <w:sz w:val="20"/>
          <w:szCs w:val="20"/>
        </w:rPr>
      </w:pPr>
      <w:r>
        <w:rPr>
          <w:rFonts w:ascii="Arial" w:hAnsi="Arial" w:cs="Arial"/>
          <w:b/>
          <w:sz w:val="20"/>
          <w:szCs w:val="20"/>
        </w:rPr>
        <w:t>Γ</w:t>
      </w:r>
      <w:r w:rsidR="00A952F1" w:rsidRPr="005F40B7">
        <w:rPr>
          <w:rFonts w:ascii="Arial" w:hAnsi="Arial" w:cs="Arial"/>
          <w:b/>
          <w:sz w:val="20"/>
          <w:szCs w:val="20"/>
        </w:rPr>
        <w:t>.</w:t>
      </w:r>
      <w:r w:rsidR="001D3BE7" w:rsidRPr="001D3BE7">
        <w:rPr>
          <w:rFonts w:ascii="Arial" w:hAnsi="Arial" w:cs="Arial"/>
          <w:sz w:val="20"/>
          <w:szCs w:val="20"/>
        </w:rPr>
        <w:t xml:space="preserve"> </w:t>
      </w:r>
      <w:r w:rsidR="00573760">
        <w:rPr>
          <w:rFonts w:ascii="Arial" w:hAnsi="Arial" w:cs="Arial"/>
          <w:sz w:val="20"/>
          <w:szCs w:val="20"/>
          <w:lang w:val="en-US"/>
        </w:rPr>
        <w:t>H</w:t>
      </w:r>
      <w:r w:rsidR="00573760" w:rsidRPr="00573760">
        <w:rPr>
          <w:rFonts w:ascii="Arial" w:hAnsi="Arial" w:cs="Arial"/>
          <w:sz w:val="20"/>
          <w:szCs w:val="20"/>
        </w:rPr>
        <w:t xml:space="preserve"> </w:t>
      </w:r>
      <w:r w:rsidR="00573760" w:rsidRPr="005F40B7">
        <w:rPr>
          <w:rFonts w:ascii="Arial" w:hAnsi="Arial" w:cs="Arial"/>
          <w:sz w:val="20"/>
          <w:szCs w:val="20"/>
        </w:rPr>
        <w:t>ενίσχυση ήσσονος σημασίας που πρόκειται να χορηγηθεί</w:t>
      </w:r>
      <w:r w:rsidR="00573760">
        <w:rPr>
          <w:rStyle w:val="aa"/>
          <w:rFonts w:ascii="Arial" w:hAnsi="Arial" w:cs="Arial"/>
        </w:rPr>
        <w:endnoteReference w:id="6"/>
      </w:r>
      <w:r w:rsidR="00573760">
        <w:rPr>
          <w:rFonts w:ascii="Arial" w:hAnsi="Arial" w:cs="Arial"/>
          <w:sz w:val="20"/>
          <w:szCs w:val="20"/>
          <w:vertAlign w:val="superscript"/>
        </w:rPr>
        <w:t xml:space="preserve"> </w:t>
      </w:r>
      <w:r w:rsidR="00573760" w:rsidRPr="005F40B7">
        <w:rPr>
          <w:rFonts w:ascii="Arial" w:hAnsi="Arial" w:cs="Arial"/>
          <w:sz w:val="20"/>
          <w:szCs w:val="20"/>
        </w:rPr>
        <w:t>στην ως άνω επιχείρηση</w:t>
      </w:r>
      <w:r w:rsidR="00573760">
        <w:rPr>
          <w:rStyle w:val="aa"/>
          <w:rFonts w:ascii="Arial" w:hAnsi="Arial" w:cs="Arial"/>
        </w:rPr>
        <w:endnoteReference w:id="7"/>
      </w:r>
      <w:r w:rsidR="00573760" w:rsidRPr="005F40B7">
        <w:rPr>
          <w:rFonts w:ascii="Arial" w:hAnsi="Arial" w:cs="Arial"/>
          <w:sz w:val="20"/>
          <w:szCs w:val="20"/>
        </w:rPr>
        <w:t>,</w:t>
      </w:r>
      <w:r w:rsidR="00573760">
        <w:rPr>
          <w:rStyle w:val="aa"/>
          <w:rFonts w:ascii="Arial" w:hAnsi="Arial" w:cs="Arial"/>
        </w:rPr>
        <w:endnoteReference w:id="8"/>
      </w:r>
      <w:r w:rsidR="00573760" w:rsidRPr="005F40B7">
        <w:rPr>
          <w:rFonts w:ascii="Arial" w:hAnsi="Arial" w:cs="Arial"/>
          <w:sz w:val="20"/>
          <w:szCs w:val="20"/>
        </w:rPr>
        <w:t xml:space="preserve"> βάσει </w:t>
      </w:r>
      <w:r w:rsidR="00D528E3">
        <w:rPr>
          <w:rFonts w:ascii="Arial" w:hAnsi="Arial" w:cs="Arial"/>
          <w:sz w:val="20"/>
          <w:szCs w:val="20"/>
        </w:rPr>
        <w:t>του Καν.</w:t>
      </w:r>
      <w:r w:rsidR="002E08DE">
        <w:rPr>
          <w:rFonts w:ascii="Arial" w:hAnsi="Arial" w:cs="Arial"/>
          <w:sz w:val="20"/>
          <w:szCs w:val="20"/>
        </w:rPr>
        <w:t xml:space="preserve"> </w:t>
      </w:r>
      <w:r w:rsidR="00D528E3">
        <w:rPr>
          <w:rFonts w:ascii="Arial" w:hAnsi="Arial" w:cs="Arial"/>
          <w:sz w:val="20"/>
          <w:szCs w:val="20"/>
        </w:rPr>
        <w:t>(ΕΕ) 2023/2831(</w:t>
      </w:r>
      <w:r w:rsidR="006746CA">
        <w:rPr>
          <w:rFonts w:ascii="Arial" w:hAnsi="Arial" w:cs="Arial"/>
          <w:sz w:val="20"/>
          <w:szCs w:val="20"/>
          <w:lang w:val="en-US"/>
        </w:rPr>
        <w:t>OJ</w:t>
      </w:r>
      <w:r w:rsidR="006746CA" w:rsidRPr="006746CA">
        <w:rPr>
          <w:rFonts w:ascii="Arial" w:hAnsi="Arial" w:cs="Arial"/>
          <w:sz w:val="20"/>
          <w:szCs w:val="20"/>
        </w:rPr>
        <w:t xml:space="preserve"> </w:t>
      </w:r>
      <w:r w:rsidR="006746CA" w:rsidRPr="006746CA">
        <w:rPr>
          <w:rFonts w:ascii="Arial" w:hAnsi="Arial" w:cs="Arial"/>
          <w:sz w:val="20"/>
          <w:szCs w:val="20"/>
          <w:lang w:val="en-US"/>
        </w:rPr>
        <w:t>L</w:t>
      </w:r>
      <w:r w:rsidR="006746CA" w:rsidRPr="006746CA">
        <w:rPr>
          <w:rFonts w:ascii="Arial" w:hAnsi="Arial" w:cs="Arial"/>
          <w:sz w:val="20"/>
          <w:szCs w:val="20"/>
        </w:rPr>
        <w:t>15.12.2023)</w:t>
      </w:r>
      <w:r w:rsidR="00573760" w:rsidRPr="005F40B7">
        <w:rPr>
          <w:rFonts w:ascii="Arial" w:hAnsi="Arial" w:cs="Arial"/>
          <w:sz w:val="20"/>
          <w:szCs w:val="20"/>
        </w:rPr>
        <w:t xml:space="preserve"> αφορά </w:t>
      </w:r>
      <w:r w:rsidR="006746CA">
        <w:rPr>
          <w:rFonts w:ascii="Arial" w:hAnsi="Arial" w:cs="Arial"/>
          <w:sz w:val="20"/>
          <w:szCs w:val="20"/>
        </w:rPr>
        <w:t xml:space="preserve">σε </w:t>
      </w:r>
      <w:r w:rsidR="00573760" w:rsidRPr="005F40B7">
        <w:rPr>
          <w:rFonts w:ascii="Arial" w:hAnsi="Arial" w:cs="Arial"/>
          <w:sz w:val="20"/>
          <w:szCs w:val="20"/>
        </w:rPr>
        <w:t>δραστηριότητες της επιχείρησης που</w:t>
      </w:r>
      <w:r w:rsidR="00573760">
        <w:rPr>
          <w:rFonts w:ascii="Arial" w:hAnsi="Arial" w:cs="Arial"/>
          <w:sz w:val="20"/>
          <w:szCs w:val="20"/>
        </w:rPr>
        <w:t xml:space="preserve"> </w:t>
      </w:r>
      <w:r w:rsidR="00573760" w:rsidRPr="00B84625">
        <w:rPr>
          <w:rFonts w:ascii="Arial" w:hAnsi="Arial" w:cs="Arial"/>
          <w:b/>
          <w:sz w:val="20"/>
          <w:szCs w:val="20"/>
        </w:rPr>
        <w:t>δεν</w:t>
      </w:r>
      <w:r w:rsidR="00573760" w:rsidRPr="005F40B7">
        <w:rPr>
          <w:rFonts w:ascii="Arial" w:hAnsi="Arial" w:cs="Arial"/>
          <w:sz w:val="20"/>
          <w:szCs w:val="20"/>
        </w:rPr>
        <w:t xml:space="preserve"> εμπίπτουν:</w:t>
      </w:r>
    </w:p>
    <w:p w14:paraId="0C2199D4" w14:textId="445246D0" w:rsidR="007A6F7D" w:rsidRPr="00DD70A8" w:rsidRDefault="006746CA" w:rsidP="00DD70A8">
      <w:pPr>
        <w:pStyle w:val="ac"/>
        <w:numPr>
          <w:ilvl w:val="0"/>
          <w:numId w:val="16"/>
        </w:numPr>
        <w:jc w:val="both"/>
        <w:rPr>
          <w:rFonts w:ascii="Arial" w:hAnsi="Arial" w:cs="Arial"/>
          <w:sz w:val="20"/>
          <w:szCs w:val="20"/>
        </w:rPr>
      </w:pPr>
      <w:r w:rsidRPr="00DD70A8">
        <w:rPr>
          <w:rFonts w:ascii="Arial" w:hAnsi="Arial" w:cs="Arial"/>
          <w:sz w:val="20"/>
          <w:szCs w:val="20"/>
        </w:rPr>
        <w:t xml:space="preserve">Στην </w:t>
      </w:r>
      <w:r w:rsidR="00994467" w:rsidRPr="00DD70A8">
        <w:rPr>
          <w:rFonts w:ascii="Arial" w:hAnsi="Arial" w:cs="Arial"/>
          <w:sz w:val="20"/>
          <w:szCs w:val="20"/>
        </w:rPr>
        <w:t xml:space="preserve">πρωτογενή </w:t>
      </w:r>
      <w:r w:rsidR="001D3BE7" w:rsidRPr="00DD70A8">
        <w:rPr>
          <w:rFonts w:ascii="Arial" w:hAnsi="Arial" w:cs="Arial"/>
          <w:sz w:val="20"/>
          <w:szCs w:val="20"/>
        </w:rPr>
        <w:t xml:space="preserve">παραγωγή προϊόντων </w:t>
      </w:r>
      <w:r w:rsidR="007A6F7D" w:rsidRPr="00DD70A8">
        <w:rPr>
          <w:rFonts w:ascii="Arial" w:hAnsi="Arial" w:cs="Arial"/>
          <w:sz w:val="20"/>
          <w:szCs w:val="20"/>
        </w:rPr>
        <w:t>αλιείας και της υδατοκαλλιέργειας</w:t>
      </w:r>
      <w:r w:rsidR="006947BA">
        <w:rPr>
          <w:rStyle w:val="aa"/>
          <w:rFonts w:ascii="Arial" w:hAnsi="Arial" w:cs="Arial"/>
        </w:rPr>
        <w:endnoteReference w:id="9"/>
      </w:r>
      <w:r w:rsidR="004E525F" w:rsidRPr="00DD70A8">
        <w:rPr>
          <w:rFonts w:ascii="Arial" w:hAnsi="Arial" w:cs="Arial"/>
          <w:sz w:val="20"/>
          <w:szCs w:val="20"/>
          <w:vertAlign w:val="superscript"/>
        </w:rPr>
        <w:t>,</w:t>
      </w:r>
      <w:r w:rsidR="006947BA">
        <w:rPr>
          <w:rStyle w:val="aa"/>
          <w:rFonts w:ascii="Arial" w:hAnsi="Arial" w:cs="Arial"/>
        </w:rPr>
        <w:endnoteReference w:id="10"/>
      </w:r>
      <w:r w:rsidR="00BD2450" w:rsidRPr="00DD70A8">
        <w:rPr>
          <w:rFonts w:ascii="Arial" w:hAnsi="Arial" w:cs="Arial"/>
          <w:sz w:val="20"/>
          <w:szCs w:val="20"/>
        </w:rPr>
        <w:t>,</w:t>
      </w:r>
    </w:p>
    <w:p w14:paraId="0016FE83" w14:textId="32466D53" w:rsidR="001D3BE7" w:rsidRPr="007A36C5" w:rsidRDefault="0000114F" w:rsidP="007A36C5">
      <w:pPr>
        <w:pStyle w:val="ac"/>
        <w:numPr>
          <w:ilvl w:val="0"/>
          <w:numId w:val="16"/>
        </w:numPr>
        <w:jc w:val="both"/>
        <w:rPr>
          <w:rFonts w:ascii="Arial" w:hAnsi="Arial" w:cs="Arial"/>
          <w:sz w:val="20"/>
          <w:szCs w:val="20"/>
        </w:rPr>
      </w:pPr>
      <w:r w:rsidRPr="007A36C5">
        <w:rPr>
          <w:rFonts w:ascii="Arial" w:hAnsi="Arial" w:cs="Arial"/>
          <w:sz w:val="20"/>
          <w:szCs w:val="20"/>
        </w:rPr>
        <w:lastRenderedPageBreak/>
        <w:t>στη</w:t>
      </w:r>
      <w:r w:rsidR="001D3BE7" w:rsidRPr="007A36C5">
        <w:rPr>
          <w:rFonts w:ascii="Arial" w:hAnsi="Arial" w:cs="Arial"/>
          <w:sz w:val="20"/>
          <w:szCs w:val="20"/>
        </w:rPr>
        <w:t xml:space="preserve"> μεταποίηση και εμπορία προϊόντων αλιείας και υδατοκαλλιέργειας</w:t>
      </w:r>
      <w:r w:rsidR="004B5D45">
        <w:rPr>
          <w:rStyle w:val="aa"/>
          <w:rFonts w:ascii="Arial" w:hAnsi="Arial" w:cs="Arial"/>
        </w:rPr>
        <w:endnoteReference w:id="11"/>
      </w:r>
      <w:r w:rsidR="001D3BE7" w:rsidRPr="007A36C5">
        <w:rPr>
          <w:rFonts w:ascii="Arial" w:hAnsi="Arial" w:cs="Arial"/>
          <w:sz w:val="20"/>
          <w:szCs w:val="20"/>
        </w:rPr>
        <w:t xml:space="preserve">, εφόσον το ποσό της ενίσχυσης καθορίζεται με βάση την τιμή ή την ποσότητα των προϊόντων </w:t>
      </w:r>
      <w:r w:rsidR="004D3B73" w:rsidRPr="007A36C5">
        <w:rPr>
          <w:rFonts w:ascii="Arial" w:hAnsi="Arial" w:cs="Arial"/>
          <w:sz w:val="20"/>
          <w:szCs w:val="20"/>
        </w:rPr>
        <w:t>που αγοράζονται ή διατίθενται στην αγορά,</w:t>
      </w:r>
    </w:p>
    <w:p w14:paraId="0D2E8650" w14:textId="1BC4542B" w:rsidR="007A6F7D" w:rsidRPr="00492CE2" w:rsidRDefault="007A6F7D" w:rsidP="00492CE2">
      <w:pPr>
        <w:pStyle w:val="ac"/>
        <w:numPr>
          <w:ilvl w:val="0"/>
          <w:numId w:val="16"/>
        </w:numPr>
        <w:jc w:val="both"/>
        <w:rPr>
          <w:rFonts w:ascii="Arial" w:hAnsi="Arial" w:cs="Arial"/>
          <w:sz w:val="20"/>
          <w:szCs w:val="20"/>
        </w:rPr>
      </w:pPr>
      <w:r w:rsidRPr="00492CE2">
        <w:rPr>
          <w:rFonts w:ascii="Arial" w:hAnsi="Arial" w:cs="Arial"/>
          <w:sz w:val="20"/>
          <w:szCs w:val="20"/>
        </w:rPr>
        <w:t>στην πρωτογενή παραγωγή</w:t>
      </w:r>
      <w:r w:rsidR="00E17B40">
        <w:rPr>
          <w:rStyle w:val="aa"/>
          <w:rFonts w:ascii="Arial" w:hAnsi="Arial" w:cs="Arial"/>
        </w:rPr>
        <w:endnoteReference w:id="12"/>
      </w:r>
      <w:r w:rsidRPr="00492CE2">
        <w:rPr>
          <w:rFonts w:ascii="Arial" w:hAnsi="Arial" w:cs="Arial"/>
          <w:sz w:val="20"/>
          <w:szCs w:val="20"/>
        </w:rPr>
        <w:t xml:space="preserve"> γεωργικών προϊόντων</w:t>
      </w:r>
      <w:r w:rsidR="00E736CA">
        <w:rPr>
          <w:rStyle w:val="aa"/>
          <w:rFonts w:ascii="Arial" w:hAnsi="Arial" w:cs="Arial"/>
        </w:rPr>
        <w:endnoteReference w:id="13"/>
      </w:r>
      <w:r w:rsidR="00BD2450" w:rsidRPr="00492CE2">
        <w:rPr>
          <w:rFonts w:ascii="Arial" w:hAnsi="Arial" w:cs="Arial"/>
          <w:sz w:val="20"/>
          <w:szCs w:val="20"/>
        </w:rPr>
        <w:t>,</w:t>
      </w:r>
    </w:p>
    <w:p w14:paraId="22756226" w14:textId="77777777" w:rsidR="00CF29EC" w:rsidRDefault="007A6F7D" w:rsidP="003121CB">
      <w:pPr>
        <w:pStyle w:val="ac"/>
        <w:numPr>
          <w:ilvl w:val="0"/>
          <w:numId w:val="16"/>
        </w:numPr>
        <w:jc w:val="both"/>
        <w:rPr>
          <w:rFonts w:ascii="Arial" w:hAnsi="Arial" w:cs="Arial"/>
          <w:sz w:val="20"/>
          <w:szCs w:val="20"/>
        </w:rPr>
      </w:pPr>
      <w:r w:rsidRPr="003121CB">
        <w:rPr>
          <w:rFonts w:ascii="Arial" w:hAnsi="Arial" w:cs="Arial"/>
          <w:sz w:val="20"/>
          <w:szCs w:val="20"/>
        </w:rPr>
        <w:t>στον τομέα της μεταποίησης</w:t>
      </w:r>
      <w:r w:rsidR="00E736CA">
        <w:rPr>
          <w:rStyle w:val="aa"/>
          <w:rFonts w:ascii="Arial" w:hAnsi="Arial" w:cs="Arial"/>
        </w:rPr>
        <w:endnoteReference w:id="14"/>
      </w:r>
      <w:r w:rsidRPr="003121CB">
        <w:rPr>
          <w:rFonts w:ascii="Arial" w:hAnsi="Arial" w:cs="Arial"/>
          <w:sz w:val="20"/>
          <w:szCs w:val="20"/>
        </w:rPr>
        <w:t xml:space="preserve"> και της εμπορίας</w:t>
      </w:r>
      <w:r w:rsidR="00E736CA">
        <w:rPr>
          <w:rStyle w:val="aa"/>
          <w:rFonts w:ascii="Arial" w:hAnsi="Arial" w:cs="Arial"/>
        </w:rPr>
        <w:endnoteReference w:id="15"/>
      </w:r>
      <w:r w:rsidRPr="003121CB">
        <w:rPr>
          <w:rFonts w:ascii="Arial" w:hAnsi="Arial" w:cs="Arial"/>
          <w:sz w:val="20"/>
          <w:szCs w:val="20"/>
        </w:rPr>
        <w:t xml:space="preserve"> γεωργικών προϊόντων</w:t>
      </w:r>
      <w:r w:rsidR="00CF29EC">
        <w:rPr>
          <w:rFonts w:ascii="Arial" w:hAnsi="Arial" w:cs="Arial"/>
          <w:sz w:val="20"/>
          <w:szCs w:val="20"/>
        </w:rPr>
        <w:t>:</w:t>
      </w:r>
    </w:p>
    <w:p w14:paraId="3854129B" w14:textId="77777777" w:rsidR="00CF29EC" w:rsidRDefault="007A6F7D" w:rsidP="00CF29EC">
      <w:pPr>
        <w:pStyle w:val="ac"/>
        <w:numPr>
          <w:ilvl w:val="0"/>
          <w:numId w:val="17"/>
        </w:numPr>
        <w:jc w:val="both"/>
        <w:rPr>
          <w:rFonts w:ascii="Arial" w:hAnsi="Arial" w:cs="Arial"/>
          <w:sz w:val="20"/>
          <w:szCs w:val="20"/>
        </w:rPr>
      </w:pPr>
      <w:r w:rsidRPr="00CF29EC">
        <w:rPr>
          <w:rFonts w:ascii="Arial" w:hAnsi="Arial" w:cs="Arial"/>
          <w:sz w:val="20"/>
          <w:szCs w:val="20"/>
        </w:rPr>
        <w:t xml:space="preserve">όταν το ποσό της ενίσχυσης καθορίζεται με βάση την τιμή ή την ποσότητα τέτοιων προϊόντων που πωλούνται από πρωτογενείς παραγωγούς ή διατίθενται στην αγορά από τις οικείες επιχειρήσεις </w:t>
      </w:r>
    </w:p>
    <w:p w14:paraId="4CE370AC" w14:textId="04F4A469" w:rsidR="007A6F7D" w:rsidRPr="00CF29EC" w:rsidRDefault="0000114F" w:rsidP="00CF29EC">
      <w:pPr>
        <w:pStyle w:val="ac"/>
        <w:numPr>
          <w:ilvl w:val="0"/>
          <w:numId w:val="17"/>
        </w:numPr>
        <w:jc w:val="both"/>
        <w:rPr>
          <w:rFonts w:ascii="Arial" w:hAnsi="Arial" w:cs="Arial"/>
          <w:sz w:val="20"/>
          <w:szCs w:val="20"/>
        </w:rPr>
      </w:pPr>
      <w:r w:rsidRPr="00CF29EC">
        <w:rPr>
          <w:rFonts w:ascii="Arial" w:hAnsi="Arial" w:cs="Arial"/>
          <w:sz w:val="20"/>
          <w:szCs w:val="20"/>
        </w:rPr>
        <w:t xml:space="preserve">όταν </w:t>
      </w:r>
      <w:r w:rsidR="007A6F7D" w:rsidRPr="00CF29EC">
        <w:rPr>
          <w:rFonts w:ascii="Arial" w:hAnsi="Arial" w:cs="Arial"/>
          <w:sz w:val="20"/>
          <w:szCs w:val="20"/>
        </w:rPr>
        <w:t>η ενίσχυση συνοδεύεται από την υποχρέωση απόδοσής της εν μέρει ή εξ ολοκλήρου σε πρωτογενείς παραγωγούς</w:t>
      </w:r>
      <w:r w:rsidR="00BD2450" w:rsidRPr="00CF29EC">
        <w:rPr>
          <w:rFonts w:ascii="Arial" w:hAnsi="Arial" w:cs="Arial"/>
          <w:sz w:val="20"/>
          <w:szCs w:val="20"/>
        </w:rPr>
        <w:t>,</w:t>
      </w:r>
    </w:p>
    <w:p w14:paraId="4C66542A" w14:textId="0C5AA292" w:rsidR="007A6F7D" w:rsidRPr="00CF29EC" w:rsidRDefault="007A6F7D" w:rsidP="00CF29EC">
      <w:pPr>
        <w:pStyle w:val="ac"/>
        <w:numPr>
          <w:ilvl w:val="0"/>
          <w:numId w:val="16"/>
        </w:numPr>
        <w:jc w:val="both"/>
        <w:rPr>
          <w:rFonts w:ascii="Arial" w:hAnsi="Arial" w:cs="Arial"/>
          <w:sz w:val="20"/>
          <w:szCs w:val="20"/>
        </w:rPr>
      </w:pPr>
      <w:r w:rsidRPr="00CF29EC">
        <w:rPr>
          <w:rFonts w:ascii="Arial" w:hAnsi="Arial" w:cs="Arial"/>
          <w:sz w:val="20"/>
          <w:szCs w:val="20"/>
        </w:rPr>
        <w:t>εξαγωγές προς τρίτες χώρες ή προς κράτη μέλη, ιδίως δε ενισχύσεις που συνδέονται άμεσα με τις εξαγόμενες ποσότητες, με τη δημιουργία και λειτουργία δικτύου διανομής ή με άλλες τρέχουσες δαπάνες που σχετίζονται με την εξαγωγική δραστηριότητα</w:t>
      </w:r>
      <w:r w:rsidR="00BD2450" w:rsidRPr="00CF29EC">
        <w:rPr>
          <w:rFonts w:ascii="Arial" w:hAnsi="Arial" w:cs="Arial"/>
          <w:sz w:val="20"/>
          <w:szCs w:val="20"/>
        </w:rPr>
        <w:t>,</w:t>
      </w:r>
    </w:p>
    <w:p w14:paraId="0CB7A32E" w14:textId="33FA2D1C" w:rsidR="007A6F7D" w:rsidRPr="005E1C31" w:rsidRDefault="007A6F7D" w:rsidP="005E1C31">
      <w:pPr>
        <w:pStyle w:val="ac"/>
        <w:numPr>
          <w:ilvl w:val="0"/>
          <w:numId w:val="16"/>
        </w:numPr>
        <w:jc w:val="both"/>
        <w:rPr>
          <w:rFonts w:ascii="Arial" w:hAnsi="Arial" w:cs="Arial"/>
          <w:sz w:val="20"/>
          <w:szCs w:val="20"/>
        </w:rPr>
      </w:pPr>
      <w:r w:rsidRPr="005E1C31">
        <w:rPr>
          <w:rFonts w:ascii="Arial" w:hAnsi="Arial" w:cs="Arial"/>
          <w:sz w:val="20"/>
          <w:szCs w:val="20"/>
        </w:rPr>
        <w:t xml:space="preserve">ενισχύσεις για τις οποίες τίθεται ως όρος η χρήση εγχώριων αγαθών </w:t>
      </w:r>
      <w:r w:rsidR="00A1169D" w:rsidRPr="005E1C31">
        <w:rPr>
          <w:rFonts w:ascii="Arial" w:hAnsi="Arial" w:cs="Arial"/>
          <w:sz w:val="20"/>
          <w:szCs w:val="20"/>
        </w:rPr>
        <w:t xml:space="preserve">και υπηρεσιών </w:t>
      </w:r>
      <w:r w:rsidRPr="005E1C31">
        <w:rPr>
          <w:rFonts w:ascii="Arial" w:hAnsi="Arial" w:cs="Arial"/>
          <w:sz w:val="20"/>
          <w:szCs w:val="20"/>
        </w:rPr>
        <w:t>αντί των εισαγόμενων.</w:t>
      </w:r>
    </w:p>
    <w:p w14:paraId="7BFBDFF8" w14:textId="6F89994F" w:rsidR="005D0D5B" w:rsidRPr="005D0D5B" w:rsidRDefault="005D0D5B" w:rsidP="00BF7992">
      <w:pPr>
        <w:rPr>
          <w:vanish/>
        </w:rPr>
      </w:pPr>
    </w:p>
    <w:p w14:paraId="08CC1925" w14:textId="7398DA35" w:rsidR="00DD70FE" w:rsidRPr="005F40B7" w:rsidRDefault="00DD70FE" w:rsidP="00945CE9">
      <w:pPr>
        <w:jc w:val="both"/>
        <w:rPr>
          <w:rFonts w:ascii="Arial" w:hAnsi="Arial" w:cs="Arial"/>
          <w:sz w:val="20"/>
          <w:szCs w:val="20"/>
        </w:rPr>
      </w:pPr>
    </w:p>
    <w:p w14:paraId="18ED5139" w14:textId="40239C21" w:rsidR="00B448CD" w:rsidRDefault="00C61CCE" w:rsidP="00C12E8F">
      <w:pPr>
        <w:jc w:val="both"/>
        <w:rPr>
          <w:rFonts w:ascii="Arial" w:hAnsi="Arial" w:cs="Arial"/>
          <w:sz w:val="20"/>
          <w:szCs w:val="20"/>
        </w:rPr>
      </w:pPr>
      <w:r>
        <w:rPr>
          <w:rFonts w:ascii="Arial" w:hAnsi="Arial" w:cs="Arial"/>
          <w:b/>
          <w:sz w:val="20"/>
          <w:szCs w:val="20"/>
        </w:rPr>
        <w:t>Δ</w:t>
      </w:r>
      <w:r w:rsidR="009429B8" w:rsidRPr="009429B8">
        <w:rPr>
          <w:rFonts w:ascii="Arial" w:hAnsi="Arial" w:cs="Arial"/>
          <w:b/>
          <w:sz w:val="20"/>
          <w:szCs w:val="20"/>
        </w:rPr>
        <w:t xml:space="preserve">. </w:t>
      </w:r>
      <w:r w:rsidR="00BB681A" w:rsidRPr="00136A63">
        <w:rPr>
          <w:rFonts w:ascii="Arial" w:hAnsi="Arial" w:cs="Arial"/>
          <w:i/>
          <w:color w:val="4BACC6" w:themeColor="accent5"/>
          <w:sz w:val="20"/>
          <w:szCs w:val="20"/>
        </w:rPr>
        <w:t>(</w:t>
      </w:r>
      <w:r w:rsidR="00B84625" w:rsidRPr="00136A63">
        <w:rPr>
          <w:rFonts w:ascii="Arial" w:hAnsi="Arial" w:cs="Arial"/>
          <w:i/>
          <w:color w:val="4BACC6" w:themeColor="accent5"/>
          <w:sz w:val="20"/>
          <w:szCs w:val="20"/>
        </w:rPr>
        <w:t xml:space="preserve">Σε περίπτωση που η επιχείρηση δραστηριοποιείται σε κάποιον από τους μη επιλέξιμους για ενίσχυση τομείς και επίσης σε τομέα επιλέξιμο για ενίσχυση βάσει του Κανονισμού (ΕΕ) </w:t>
      </w:r>
      <w:r w:rsidR="004D3B73" w:rsidRPr="00136A63">
        <w:rPr>
          <w:rFonts w:ascii="Arial" w:hAnsi="Arial" w:cs="Arial"/>
          <w:i/>
          <w:color w:val="4BACC6" w:themeColor="accent5"/>
          <w:sz w:val="20"/>
          <w:szCs w:val="20"/>
        </w:rPr>
        <w:t>202</w:t>
      </w:r>
      <w:r w:rsidR="00B84625" w:rsidRPr="00136A63">
        <w:rPr>
          <w:rFonts w:ascii="Arial" w:hAnsi="Arial" w:cs="Arial"/>
          <w:i/>
          <w:color w:val="4BACC6" w:themeColor="accent5"/>
          <w:sz w:val="20"/>
          <w:szCs w:val="20"/>
        </w:rPr>
        <w:t>3</w:t>
      </w:r>
      <w:r w:rsidR="00D903C1" w:rsidRPr="00136A63">
        <w:rPr>
          <w:rFonts w:ascii="Arial" w:hAnsi="Arial" w:cs="Arial"/>
          <w:i/>
          <w:color w:val="4BACC6" w:themeColor="accent5"/>
          <w:sz w:val="20"/>
          <w:szCs w:val="20"/>
        </w:rPr>
        <w:t>/2831</w:t>
      </w:r>
      <w:r w:rsidR="00BB681A" w:rsidRPr="00136A63">
        <w:rPr>
          <w:rFonts w:ascii="Arial" w:hAnsi="Arial" w:cs="Arial"/>
          <w:i/>
          <w:color w:val="4BACC6" w:themeColor="accent5"/>
          <w:sz w:val="20"/>
          <w:szCs w:val="20"/>
        </w:rPr>
        <w:t>)</w:t>
      </w:r>
      <w:r w:rsidR="00B84625" w:rsidRPr="00B84625">
        <w:rPr>
          <w:rFonts w:ascii="Arial" w:hAnsi="Arial" w:cs="Arial"/>
          <w:i/>
          <w:sz w:val="20"/>
          <w:szCs w:val="20"/>
        </w:rPr>
        <w:t xml:space="preserve"> </w:t>
      </w:r>
    </w:p>
    <w:p w14:paraId="6351B4B2" w14:textId="5B2C581C" w:rsidR="00D1636A" w:rsidRPr="009429B8" w:rsidRDefault="00B448CD" w:rsidP="00C12E8F">
      <w:pPr>
        <w:jc w:val="both"/>
        <w:rPr>
          <w:rFonts w:ascii="Arial" w:hAnsi="Arial" w:cs="Arial"/>
          <w:b/>
          <w:sz w:val="20"/>
          <w:szCs w:val="20"/>
        </w:rPr>
      </w:pPr>
      <w:r>
        <w:rPr>
          <w:rFonts w:ascii="Arial" w:hAnsi="Arial" w:cs="Arial"/>
          <w:sz w:val="20"/>
          <w:szCs w:val="20"/>
        </w:rPr>
        <w:t xml:space="preserve">Η επιχείρηση, καθώς δραστηριοποιείται </w:t>
      </w:r>
      <w:r w:rsidR="00BB681A">
        <w:rPr>
          <w:rFonts w:ascii="Arial" w:hAnsi="Arial" w:cs="Arial"/>
          <w:sz w:val="20"/>
          <w:szCs w:val="20"/>
        </w:rPr>
        <w:t xml:space="preserve">στον τομέα </w:t>
      </w:r>
      <w:r w:rsidR="00934E22">
        <w:rPr>
          <w:rFonts w:ascii="Arial" w:hAnsi="Arial" w:cs="Arial"/>
          <w:sz w:val="20"/>
          <w:szCs w:val="20"/>
        </w:rPr>
        <w:t xml:space="preserve">/ στους τομείς </w:t>
      </w:r>
      <w:r w:rsidR="00934E22" w:rsidRPr="00934E22">
        <w:rPr>
          <w:rFonts w:ascii="Arial" w:hAnsi="Arial" w:cs="Arial"/>
          <w:i/>
          <w:iCs/>
          <w:color w:val="4BACC6" w:themeColor="accent5"/>
          <w:sz w:val="20"/>
          <w:szCs w:val="20"/>
        </w:rPr>
        <w:t>…</w:t>
      </w:r>
      <w:r w:rsidR="00BB681A" w:rsidRPr="00934E22">
        <w:rPr>
          <w:rFonts w:ascii="Arial" w:hAnsi="Arial" w:cs="Arial"/>
          <w:i/>
          <w:iCs/>
          <w:color w:val="4BACC6" w:themeColor="accent5"/>
          <w:sz w:val="20"/>
          <w:szCs w:val="20"/>
        </w:rPr>
        <w:t>(</w:t>
      </w:r>
      <w:r w:rsidR="00934E22" w:rsidRPr="00934E22">
        <w:rPr>
          <w:rFonts w:ascii="Arial" w:hAnsi="Arial" w:cs="Arial"/>
          <w:i/>
          <w:iCs/>
          <w:color w:val="4BACC6" w:themeColor="accent5"/>
          <w:sz w:val="20"/>
          <w:szCs w:val="20"/>
        </w:rPr>
        <w:t xml:space="preserve">συμπληρώνεται ο </w:t>
      </w:r>
      <w:r w:rsidR="002E08DE" w:rsidRPr="00934E22">
        <w:rPr>
          <w:rFonts w:ascii="Arial" w:hAnsi="Arial" w:cs="Arial"/>
          <w:i/>
          <w:iCs/>
          <w:color w:val="4BACC6" w:themeColor="accent5"/>
          <w:sz w:val="20"/>
          <w:szCs w:val="20"/>
        </w:rPr>
        <w:t>τομέας</w:t>
      </w:r>
      <w:r w:rsidR="00934E22" w:rsidRPr="00934E22">
        <w:rPr>
          <w:rFonts w:ascii="Arial" w:hAnsi="Arial" w:cs="Arial"/>
          <w:i/>
          <w:iCs/>
          <w:color w:val="4BACC6" w:themeColor="accent5"/>
          <w:sz w:val="20"/>
          <w:szCs w:val="20"/>
        </w:rPr>
        <w:t>/τομείς</w:t>
      </w:r>
      <w:r w:rsidR="00BB681A" w:rsidRPr="00934E22">
        <w:rPr>
          <w:rFonts w:ascii="Arial" w:hAnsi="Arial" w:cs="Arial"/>
          <w:i/>
          <w:iCs/>
          <w:color w:val="4BACC6" w:themeColor="accent5"/>
          <w:sz w:val="20"/>
          <w:szCs w:val="20"/>
        </w:rPr>
        <w:t>)</w:t>
      </w:r>
      <w:r w:rsidR="00934E22" w:rsidRPr="00934E22">
        <w:rPr>
          <w:rFonts w:ascii="Arial" w:hAnsi="Arial" w:cs="Arial"/>
          <w:i/>
          <w:iCs/>
          <w:color w:val="4BACC6" w:themeColor="accent5"/>
          <w:sz w:val="20"/>
          <w:szCs w:val="20"/>
        </w:rPr>
        <w:t>…</w:t>
      </w:r>
      <w:r w:rsidR="00BB681A">
        <w:rPr>
          <w:rFonts w:ascii="Arial" w:hAnsi="Arial" w:cs="Arial"/>
          <w:sz w:val="20"/>
          <w:szCs w:val="20"/>
        </w:rPr>
        <w:t>ο</w:t>
      </w:r>
      <w:r w:rsidR="00934E22">
        <w:rPr>
          <w:rFonts w:ascii="Arial" w:hAnsi="Arial" w:cs="Arial"/>
          <w:sz w:val="20"/>
          <w:szCs w:val="20"/>
        </w:rPr>
        <w:t>/οι</w:t>
      </w:r>
      <w:r w:rsidR="00BB681A">
        <w:rPr>
          <w:rFonts w:ascii="Arial" w:hAnsi="Arial" w:cs="Arial"/>
          <w:sz w:val="20"/>
          <w:szCs w:val="20"/>
        </w:rPr>
        <w:t xml:space="preserve"> οποίος</w:t>
      </w:r>
      <w:r w:rsidR="00934E22">
        <w:rPr>
          <w:rFonts w:ascii="Arial" w:hAnsi="Arial" w:cs="Arial"/>
          <w:sz w:val="20"/>
          <w:szCs w:val="20"/>
        </w:rPr>
        <w:t>/οι</w:t>
      </w:r>
      <w:r w:rsidR="00BB681A">
        <w:rPr>
          <w:rFonts w:ascii="Arial" w:hAnsi="Arial" w:cs="Arial"/>
          <w:sz w:val="20"/>
          <w:szCs w:val="20"/>
        </w:rPr>
        <w:t xml:space="preserve"> είναι μη επιλέξιμοι για ενίσχυση, </w:t>
      </w:r>
      <w:r w:rsidR="00D1636A" w:rsidRPr="009429B8">
        <w:rPr>
          <w:rFonts w:ascii="Arial" w:hAnsi="Arial" w:cs="Arial"/>
          <w:sz w:val="20"/>
          <w:szCs w:val="20"/>
        </w:rPr>
        <w:t>διασφαλίζει με κατάλληλα μέσα, όπως διαχωρισμός</w:t>
      </w:r>
      <w:r w:rsidR="00A22EB2">
        <w:rPr>
          <w:rFonts w:ascii="Arial" w:hAnsi="Arial" w:cs="Arial"/>
          <w:sz w:val="20"/>
          <w:szCs w:val="20"/>
        </w:rPr>
        <w:t xml:space="preserve"> δραστηριοτήτων ή ο διαχωρισμός των λογαριασμών</w:t>
      </w:r>
      <w:r w:rsidR="00D1636A" w:rsidRPr="009429B8">
        <w:rPr>
          <w:rFonts w:ascii="Arial" w:hAnsi="Arial" w:cs="Arial"/>
          <w:sz w:val="20"/>
          <w:szCs w:val="20"/>
        </w:rPr>
        <w:t>, ότι δεν ενισχύεται η μη επιλέξιμη δραστηριότητα.</w:t>
      </w:r>
    </w:p>
    <w:p w14:paraId="508E0B52" w14:textId="77777777" w:rsidR="00521B31" w:rsidRDefault="00521B31" w:rsidP="00745CED">
      <w:pPr>
        <w:jc w:val="both"/>
        <w:rPr>
          <w:rFonts w:ascii="Arial" w:hAnsi="Arial" w:cs="Arial"/>
          <w:b/>
          <w:sz w:val="20"/>
          <w:szCs w:val="20"/>
        </w:rPr>
      </w:pPr>
    </w:p>
    <w:p w14:paraId="74552FE3" w14:textId="1D62C326" w:rsidR="00521B31" w:rsidRDefault="00C61CCE" w:rsidP="00C12E8F">
      <w:pPr>
        <w:jc w:val="both"/>
        <w:rPr>
          <w:rFonts w:ascii="Arial" w:hAnsi="Arial" w:cs="Arial"/>
          <w:sz w:val="20"/>
          <w:szCs w:val="20"/>
        </w:rPr>
      </w:pPr>
      <w:r>
        <w:rPr>
          <w:rFonts w:ascii="Arial" w:hAnsi="Arial" w:cs="Arial"/>
          <w:b/>
          <w:sz w:val="20"/>
          <w:szCs w:val="20"/>
        </w:rPr>
        <w:t>Ε</w:t>
      </w:r>
      <w:r w:rsidR="00B67078" w:rsidRPr="005F40B7">
        <w:rPr>
          <w:rFonts w:ascii="Arial" w:hAnsi="Arial" w:cs="Arial"/>
          <w:b/>
          <w:sz w:val="20"/>
          <w:szCs w:val="20"/>
        </w:rPr>
        <w:t>.</w:t>
      </w:r>
      <w:r w:rsidR="00671BF3" w:rsidRPr="005F40B7">
        <w:rPr>
          <w:rFonts w:ascii="Arial" w:hAnsi="Arial" w:cs="Arial"/>
          <w:sz w:val="20"/>
          <w:szCs w:val="20"/>
        </w:rPr>
        <w:t xml:space="preserve"> </w:t>
      </w:r>
      <w:r w:rsidR="00995914" w:rsidRPr="005F40B7">
        <w:rPr>
          <w:rFonts w:ascii="Arial" w:hAnsi="Arial" w:cs="Arial"/>
          <w:sz w:val="20"/>
          <w:szCs w:val="20"/>
        </w:rPr>
        <w:t>Στην</w:t>
      </w:r>
      <w:r w:rsidR="00B67078" w:rsidRPr="005F40B7">
        <w:rPr>
          <w:rFonts w:ascii="Arial" w:hAnsi="Arial" w:cs="Arial"/>
          <w:sz w:val="20"/>
          <w:szCs w:val="20"/>
        </w:rPr>
        <w:t xml:space="preserve"> επιχείρησ</w:t>
      </w:r>
      <w:r w:rsidR="00BF7992">
        <w:rPr>
          <w:rFonts w:ascii="Arial" w:hAnsi="Arial" w:cs="Arial"/>
          <w:sz w:val="20"/>
          <w:szCs w:val="20"/>
        </w:rPr>
        <w:t xml:space="preserve">ή μου </w:t>
      </w:r>
      <w:r w:rsidR="007566B2">
        <w:rPr>
          <w:rFonts w:ascii="Arial" w:hAnsi="Arial" w:cs="Arial"/>
          <w:sz w:val="20"/>
          <w:szCs w:val="20"/>
        </w:rPr>
        <w:t xml:space="preserve">έχουν </w:t>
      </w:r>
      <w:r w:rsidR="00A952F1">
        <w:rPr>
          <w:rFonts w:ascii="Arial" w:hAnsi="Arial" w:cs="Arial"/>
          <w:sz w:val="20"/>
          <w:szCs w:val="20"/>
        </w:rPr>
        <w:t>χορηγηθεί</w:t>
      </w:r>
      <w:r w:rsidR="00B67078" w:rsidRPr="005F40B7">
        <w:rPr>
          <w:rFonts w:ascii="Arial" w:hAnsi="Arial" w:cs="Arial"/>
          <w:sz w:val="20"/>
          <w:szCs w:val="20"/>
        </w:rPr>
        <w:t xml:space="preserve"> συμπεριλαμβανομένων </w:t>
      </w:r>
      <w:r w:rsidR="006064F7" w:rsidRPr="005F40B7">
        <w:rPr>
          <w:rFonts w:ascii="Arial" w:hAnsi="Arial" w:cs="Arial"/>
          <w:sz w:val="20"/>
          <w:szCs w:val="20"/>
        </w:rPr>
        <w:t>και των επιχειρήσεων</w:t>
      </w:r>
      <w:r w:rsidR="0008004C" w:rsidRPr="0008004C">
        <w:rPr>
          <w:rFonts w:ascii="Arial" w:hAnsi="Arial" w:cs="Arial"/>
          <w:sz w:val="20"/>
          <w:szCs w:val="20"/>
        </w:rPr>
        <w:t xml:space="preserve">, </w:t>
      </w:r>
      <w:r w:rsidR="0008004C">
        <w:rPr>
          <w:rFonts w:ascii="Arial" w:hAnsi="Arial" w:cs="Arial"/>
          <w:sz w:val="20"/>
          <w:szCs w:val="20"/>
        </w:rPr>
        <w:t xml:space="preserve">με τις οποίες, </w:t>
      </w:r>
      <w:r w:rsidR="00B67078" w:rsidRPr="005F40B7">
        <w:rPr>
          <w:rFonts w:ascii="Arial" w:hAnsi="Arial" w:cs="Arial"/>
          <w:sz w:val="20"/>
          <w:szCs w:val="20"/>
        </w:rPr>
        <w:t>συνιστούν</w:t>
      </w:r>
      <w:r w:rsidR="006064F7" w:rsidRPr="005F40B7">
        <w:rPr>
          <w:rFonts w:ascii="Arial" w:hAnsi="Arial" w:cs="Arial"/>
          <w:sz w:val="20"/>
          <w:szCs w:val="20"/>
        </w:rPr>
        <w:t xml:space="preserve"> </w:t>
      </w:r>
      <w:r w:rsidR="00CA48BF" w:rsidRPr="005F40B7">
        <w:rPr>
          <w:rFonts w:ascii="Arial" w:hAnsi="Arial" w:cs="Arial"/>
          <w:sz w:val="20"/>
          <w:szCs w:val="20"/>
        </w:rPr>
        <w:t>«</w:t>
      </w:r>
      <w:r w:rsidR="00B67078" w:rsidRPr="005F40B7">
        <w:rPr>
          <w:rFonts w:ascii="Arial" w:hAnsi="Arial" w:cs="Arial"/>
          <w:sz w:val="20"/>
          <w:szCs w:val="20"/>
        </w:rPr>
        <w:t>ενιαία επιχείρηση</w:t>
      </w:r>
      <w:r w:rsidR="00CA48BF" w:rsidRPr="005F40B7">
        <w:rPr>
          <w:rFonts w:ascii="Arial" w:hAnsi="Arial" w:cs="Arial"/>
          <w:sz w:val="20"/>
          <w:szCs w:val="20"/>
        </w:rPr>
        <w:t>»</w:t>
      </w:r>
      <w:r w:rsidR="00B67078" w:rsidRPr="005F40B7">
        <w:rPr>
          <w:rFonts w:ascii="Arial" w:hAnsi="Arial" w:cs="Arial"/>
          <w:sz w:val="20"/>
          <w:szCs w:val="20"/>
        </w:rPr>
        <w:t xml:space="preserve">, </w:t>
      </w:r>
      <w:r w:rsidR="004A2C4D">
        <w:rPr>
          <w:rFonts w:ascii="Arial" w:hAnsi="Arial" w:cs="Arial"/>
          <w:sz w:val="20"/>
          <w:szCs w:val="20"/>
        </w:rPr>
        <w:t xml:space="preserve">σε περίοδο </w:t>
      </w:r>
      <w:r w:rsidR="003C12A0">
        <w:rPr>
          <w:rFonts w:ascii="Arial" w:hAnsi="Arial" w:cs="Arial"/>
          <w:sz w:val="20"/>
          <w:szCs w:val="20"/>
        </w:rPr>
        <w:t>τριών</w:t>
      </w:r>
      <w:r w:rsidR="004A2C4D">
        <w:rPr>
          <w:rFonts w:ascii="Arial" w:hAnsi="Arial" w:cs="Arial"/>
          <w:sz w:val="20"/>
          <w:szCs w:val="20"/>
        </w:rPr>
        <w:t xml:space="preserve"> ετών</w:t>
      </w:r>
      <w:r w:rsidR="00945CE9">
        <w:rPr>
          <w:rFonts w:ascii="Arial" w:hAnsi="Arial" w:cs="Arial"/>
          <w:sz w:val="20"/>
          <w:szCs w:val="20"/>
        </w:rPr>
        <w:t xml:space="preserve"> </w:t>
      </w:r>
      <w:r w:rsidR="00D756C4">
        <w:rPr>
          <w:rFonts w:ascii="Arial" w:hAnsi="Arial" w:cs="Arial"/>
          <w:sz w:val="20"/>
          <w:szCs w:val="20"/>
        </w:rPr>
        <w:t>(υπολογιζόμενα σε</w:t>
      </w:r>
      <w:r w:rsidR="00AA3E96">
        <w:rPr>
          <w:rFonts w:ascii="Arial" w:hAnsi="Arial" w:cs="Arial"/>
          <w:sz w:val="20"/>
          <w:szCs w:val="20"/>
        </w:rPr>
        <w:t xml:space="preserve"> κυλιόμενη</w:t>
      </w:r>
      <w:r w:rsidR="00D756C4">
        <w:rPr>
          <w:rFonts w:ascii="Arial" w:hAnsi="Arial" w:cs="Arial"/>
          <w:sz w:val="20"/>
          <w:szCs w:val="20"/>
        </w:rPr>
        <w:t xml:space="preserve"> ημερολογιακή βάση) αίτησης </w:t>
      </w:r>
      <w:r w:rsidR="00945CE9">
        <w:rPr>
          <w:rFonts w:ascii="Arial" w:hAnsi="Arial" w:cs="Arial"/>
          <w:sz w:val="20"/>
          <w:szCs w:val="20"/>
        </w:rPr>
        <w:t xml:space="preserve">από την </w:t>
      </w:r>
      <w:r w:rsidR="0010082E">
        <w:rPr>
          <w:rFonts w:ascii="Arial" w:hAnsi="Arial" w:cs="Arial"/>
          <w:sz w:val="20"/>
          <w:szCs w:val="20"/>
        </w:rPr>
        <w:t>υποβολή της παρούσης</w:t>
      </w:r>
      <w:r w:rsidR="00945CE9">
        <w:rPr>
          <w:rFonts w:ascii="Arial" w:hAnsi="Arial" w:cs="Arial"/>
          <w:sz w:val="20"/>
          <w:szCs w:val="20"/>
        </w:rPr>
        <w:t xml:space="preserve"> </w:t>
      </w:r>
      <w:r w:rsidR="0010082E">
        <w:rPr>
          <w:rFonts w:ascii="Arial" w:hAnsi="Arial" w:cs="Arial"/>
          <w:sz w:val="20"/>
          <w:szCs w:val="20"/>
        </w:rPr>
        <w:t xml:space="preserve">στο πλαίσιο  του </w:t>
      </w:r>
      <w:r w:rsidR="00B3782E">
        <w:rPr>
          <w:rFonts w:ascii="Arial" w:hAnsi="Arial" w:cs="Arial"/>
          <w:sz w:val="20"/>
          <w:szCs w:val="20"/>
        </w:rPr>
        <w:t xml:space="preserve">Προγράμματος, </w:t>
      </w:r>
      <w:r w:rsidR="00995914" w:rsidRPr="005F40B7">
        <w:rPr>
          <w:rFonts w:ascii="Arial" w:hAnsi="Arial" w:cs="Arial"/>
          <w:sz w:val="20"/>
          <w:szCs w:val="20"/>
        </w:rPr>
        <w:t>οι</w:t>
      </w:r>
      <w:r w:rsidR="00062F7B" w:rsidRPr="005F40B7">
        <w:rPr>
          <w:rFonts w:ascii="Arial" w:hAnsi="Arial" w:cs="Arial"/>
          <w:sz w:val="20"/>
          <w:szCs w:val="20"/>
        </w:rPr>
        <w:t xml:space="preserve"> κάτωθι ενισχύσεις ήσσονος σημασίας:</w:t>
      </w:r>
    </w:p>
    <w:p w14:paraId="35389AA4" w14:textId="77777777" w:rsidR="001F42C9" w:rsidRDefault="001F42C9" w:rsidP="00C12E8F">
      <w:pPr>
        <w:jc w:val="both"/>
        <w:rPr>
          <w:rFonts w:ascii="Arial" w:hAnsi="Arial" w:cs="Arial"/>
          <w:sz w:val="20"/>
          <w:szCs w:val="20"/>
        </w:rPr>
      </w:pPr>
    </w:p>
    <w:tbl>
      <w:tblPr>
        <w:tblStyle w:val="10"/>
        <w:tblpPr w:leftFromText="180" w:rightFromText="180" w:vertAnchor="text" w:horzAnchor="margin" w:tblpXSpec="center" w:tblpYSpec="inside"/>
        <w:tblW w:w="10540" w:type="dxa"/>
        <w:tblLayout w:type="fixed"/>
        <w:tblLook w:val="04A0" w:firstRow="1" w:lastRow="0" w:firstColumn="1" w:lastColumn="0" w:noHBand="0" w:noVBand="1"/>
      </w:tblPr>
      <w:tblGrid>
        <w:gridCol w:w="539"/>
        <w:gridCol w:w="1486"/>
        <w:gridCol w:w="1891"/>
        <w:gridCol w:w="1485"/>
        <w:gridCol w:w="1215"/>
        <w:gridCol w:w="1214"/>
        <w:gridCol w:w="1351"/>
        <w:gridCol w:w="1350"/>
        <w:gridCol w:w="9"/>
      </w:tblGrid>
      <w:tr w:rsidR="00F80454" w:rsidRPr="00F80454" w14:paraId="17EF1950" w14:textId="77777777" w:rsidTr="00F3791B">
        <w:trPr>
          <w:trHeight w:val="922"/>
        </w:trPr>
        <w:tc>
          <w:tcPr>
            <w:tcW w:w="10540" w:type="dxa"/>
            <w:gridSpan w:val="9"/>
          </w:tcPr>
          <w:p w14:paraId="4D8667A8" w14:textId="2841A614" w:rsidR="00706A41" w:rsidRPr="00BF7992" w:rsidRDefault="00F80454" w:rsidP="00706A41">
            <w:pPr>
              <w:spacing w:before="80" w:after="80"/>
              <w:jc w:val="center"/>
              <w:rPr>
                <w:rFonts w:ascii="Arial" w:hAnsi="Arial" w:cs="Arial"/>
                <w:b/>
                <w:strike/>
                <w:sz w:val="20"/>
                <w:szCs w:val="20"/>
              </w:rPr>
            </w:pPr>
            <w:r w:rsidRPr="00C44AFF">
              <w:rPr>
                <w:rFonts w:ascii="Arial" w:hAnsi="Arial" w:cs="Arial"/>
                <w:b/>
                <w:sz w:val="20"/>
                <w:szCs w:val="20"/>
              </w:rPr>
              <w:t>ΕΝΙΣΧΥΣΕΙΣ ΗΣΣΟΝΟΣ ΣΗΜΑΣΙΑΣ (</w:t>
            </w:r>
            <w:r w:rsidRPr="00C44AFF">
              <w:rPr>
                <w:rFonts w:ascii="Arial" w:hAnsi="Arial" w:cs="Arial"/>
                <w:b/>
                <w:sz w:val="20"/>
                <w:szCs w:val="20"/>
                <w:lang w:val="en-US"/>
              </w:rPr>
              <w:t>DE</w:t>
            </w:r>
            <w:r w:rsidRPr="00C44AFF">
              <w:rPr>
                <w:rFonts w:ascii="Arial" w:hAnsi="Arial" w:cs="Arial"/>
                <w:b/>
                <w:sz w:val="20"/>
                <w:szCs w:val="20"/>
              </w:rPr>
              <w:t xml:space="preserve"> </w:t>
            </w:r>
            <w:r w:rsidRPr="00C44AFF">
              <w:rPr>
                <w:rFonts w:ascii="Arial" w:hAnsi="Arial" w:cs="Arial"/>
                <w:b/>
                <w:sz w:val="20"/>
                <w:szCs w:val="20"/>
                <w:lang w:val="en-US"/>
              </w:rPr>
              <w:t>MINIMIS</w:t>
            </w:r>
            <w:r w:rsidRPr="00C44AFF">
              <w:rPr>
                <w:rFonts w:ascii="Arial" w:hAnsi="Arial" w:cs="Arial"/>
                <w:b/>
                <w:sz w:val="20"/>
                <w:szCs w:val="20"/>
              </w:rPr>
              <w:t xml:space="preserve">) ΠΟΥ ΕΧΟΥΝ ΧΟΡΗΓΗΘΕΙ ΣΤΗΝ </w:t>
            </w:r>
            <w:r w:rsidR="00BF7992">
              <w:rPr>
                <w:rFonts w:ascii="Arial" w:hAnsi="Arial" w:cs="Arial"/>
                <w:b/>
                <w:sz w:val="20"/>
                <w:szCs w:val="20"/>
              </w:rPr>
              <w:t>«</w:t>
            </w:r>
            <w:r w:rsidRPr="00C44AFF">
              <w:rPr>
                <w:rFonts w:ascii="Arial" w:hAnsi="Arial" w:cs="Arial"/>
                <w:b/>
                <w:sz w:val="20"/>
                <w:szCs w:val="20"/>
              </w:rPr>
              <w:t>ΕΠΙΧΕΙΡΗΣΗ</w:t>
            </w:r>
            <w:r w:rsidR="00BF7992">
              <w:rPr>
                <w:rFonts w:ascii="Arial" w:hAnsi="Arial" w:cs="Arial"/>
                <w:b/>
                <w:sz w:val="20"/>
                <w:szCs w:val="20"/>
              </w:rPr>
              <w:t xml:space="preserve">»  </w:t>
            </w:r>
          </w:p>
          <w:p w14:paraId="182C5756" w14:textId="60202E65" w:rsidR="00E02C82" w:rsidRPr="00C44AFF" w:rsidRDefault="00F01FED" w:rsidP="00706A41">
            <w:pPr>
              <w:spacing w:before="80" w:after="80"/>
              <w:jc w:val="center"/>
              <w:rPr>
                <w:rFonts w:ascii="Arial" w:hAnsi="Arial" w:cs="Arial"/>
                <w:b/>
                <w:sz w:val="20"/>
                <w:szCs w:val="20"/>
              </w:rPr>
            </w:pPr>
            <w:r>
              <w:rPr>
                <w:rFonts w:ascii="Arial" w:hAnsi="Arial" w:cs="Arial"/>
                <w:b/>
                <w:sz w:val="20"/>
                <w:szCs w:val="20"/>
              </w:rPr>
              <w:t>ΒΑΣΕΙ ΤΩΝ ΚΑΝ. (ΕΕ) 2023/2831, ΚΑΝ. (ΕΕ) 1407/2013, ΚΑΝ. (ΕΕ) 1408/2013 ΚΑΙ ΚΑΝ. (ΕΕ) 717/2014</w:t>
            </w:r>
          </w:p>
          <w:p w14:paraId="58964558" w14:textId="42166FD0" w:rsidR="00F80454" w:rsidRPr="00F80454" w:rsidRDefault="00F80454" w:rsidP="00F80454">
            <w:pPr>
              <w:jc w:val="center"/>
              <w:rPr>
                <w:rFonts w:ascii="Arial" w:hAnsi="Arial" w:cs="Arial"/>
                <w:b/>
                <w:sz w:val="16"/>
                <w:szCs w:val="16"/>
              </w:rPr>
            </w:pPr>
            <w:r w:rsidRPr="00F80454">
              <w:rPr>
                <w:rFonts w:ascii="Arial" w:hAnsi="Arial" w:cs="Arial"/>
                <w:b/>
                <w:bCs/>
                <w:sz w:val="18"/>
                <w:szCs w:val="18"/>
                <w:lang w:eastAsia="en-GB"/>
              </w:rPr>
              <w:t>(αφορά τ</w:t>
            </w:r>
            <w:r w:rsidR="007566B2">
              <w:rPr>
                <w:rFonts w:ascii="Arial" w:hAnsi="Arial" w:cs="Arial"/>
                <w:b/>
                <w:bCs/>
                <w:sz w:val="18"/>
                <w:szCs w:val="18"/>
                <w:lang w:eastAsia="en-GB"/>
              </w:rPr>
              <w:t>ον/την</w:t>
            </w:r>
            <w:r w:rsidRPr="00F80454">
              <w:rPr>
                <w:rFonts w:ascii="Arial" w:hAnsi="Arial" w:cs="Arial"/>
                <w:b/>
                <w:bCs/>
                <w:sz w:val="18"/>
                <w:szCs w:val="18"/>
                <w:lang w:eastAsia="en-GB"/>
              </w:rPr>
              <w:t xml:space="preserve"> δικαιούχο της ενίσχυσης και τις επιχειρήσεις που τυχόν συνιστούν </w:t>
            </w:r>
            <w:r w:rsidR="000925E2">
              <w:rPr>
                <w:rFonts w:ascii="Arial" w:hAnsi="Arial" w:cs="Arial"/>
                <w:b/>
                <w:bCs/>
                <w:sz w:val="18"/>
                <w:szCs w:val="18"/>
                <w:lang w:eastAsia="en-GB"/>
              </w:rPr>
              <w:t>«</w:t>
            </w:r>
            <w:r w:rsidRPr="00F80454">
              <w:rPr>
                <w:rFonts w:ascii="Arial" w:hAnsi="Arial" w:cs="Arial"/>
                <w:b/>
                <w:bCs/>
                <w:sz w:val="18"/>
                <w:szCs w:val="18"/>
                <w:lang w:eastAsia="en-GB"/>
              </w:rPr>
              <w:t>ενιαία επιχείρηση</w:t>
            </w:r>
            <w:r w:rsidR="000925E2">
              <w:rPr>
                <w:rFonts w:ascii="Arial" w:hAnsi="Arial" w:cs="Arial"/>
                <w:b/>
                <w:bCs/>
                <w:sz w:val="18"/>
                <w:szCs w:val="18"/>
                <w:lang w:eastAsia="en-GB"/>
              </w:rPr>
              <w:t>»</w:t>
            </w:r>
            <w:r w:rsidRPr="00F80454">
              <w:rPr>
                <w:rFonts w:ascii="Arial" w:hAnsi="Arial" w:cs="Arial"/>
                <w:b/>
                <w:bCs/>
                <w:sz w:val="18"/>
                <w:szCs w:val="18"/>
                <w:lang w:eastAsia="en-GB"/>
              </w:rPr>
              <w:t xml:space="preserve"> με </w:t>
            </w:r>
            <w:r w:rsidR="00C05018">
              <w:rPr>
                <w:rFonts w:ascii="Arial" w:hAnsi="Arial" w:cs="Arial"/>
                <w:b/>
                <w:bCs/>
                <w:sz w:val="18"/>
                <w:szCs w:val="18"/>
                <w:lang w:eastAsia="en-GB"/>
              </w:rPr>
              <w:t>την έννοια του Κανονισμού 2023/2831</w:t>
            </w:r>
            <w:r w:rsidRPr="00F80454">
              <w:rPr>
                <w:rFonts w:ascii="Arial" w:hAnsi="Arial" w:cs="Arial"/>
                <w:b/>
                <w:bCs/>
                <w:sz w:val="18"/>
                <w:szCs w:val="18"/>
                <w:lang w:eastAsia="en-GB"/>
              </w:rPr>
              <w:t>)</w:t>
            </w:r>
          </w:p>
        </w:tc>
      </w:tr>
      <w:tr w:rsidR="00F80454" w:rsidRPr="00F80454" w14:paraId="203356AD" w14:textId="77777777" w:rsidTr="00F3791B">
        <w:trPr>
          <w:gridAfter w:val="1"/>
          <w:wAfter w:w="9" w:type="dxa"/>
          <w:trHeight w:val="1139"/>
        </w:trPr>
        <w:tc>
          <w:tcPr>
            <w:tcW w:w="539" w:type="dxa"/>
            <w:vAlign w:val="center"/>
          </w:tcPr>
          <w:p w14:paraId="4AAACB75"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α/α</w:t>
            </w:r>
          </w:p>
        </w:tc>
        <w:tc>
          <w:tcPr>
            <w:tcW w:w="1486" w:type="dxa"/>
            <w:vAlign w:val="center"/>
          </w:tcPr>
          <w:p w14:paraId="154C2697"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ΕΠΩΝΥΜΙΑ &amp; ΑΦΜ ΔΙΚΑΙΟΥΧΟΥ</w:t>
            </w:r>
          </w:p>
        </w:tc>
        <w:tc>
          <w:tcPr>
            <w:tcW w:w="1891" w:type="dxa"/>
            <w:vAlign w:val="center"/>
          </w:tcPr>
          <w:p w14:paraId="25713597"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ΟΝΟΜΑΣΙΑ ΠΡΟΓΡΑΜΜΑΤΟΣ &amp; ΦΟΡΕΑΣ ΧΟΡΗΓΗΣΗΣ ΤΗΣ ΕΝΙΣΧΥΣΗΣ</w:t>
            </w:r>
          </w:p>
        </w:tc>
        <w:tc>
          <w:tcPr>
            <w:tcW w:w="1485" w:type="dxa"/>
            <w:vAlign w:val="center"/>
          </w:tcPr>
          <w:p w14:paraId="0321A751" w14:textId="2A2D201B" w:rsidR="00F80454" w:rsidRPr="00F80454" w:rsidRDefault="00F80454" w:rsidP="00F80454">
            <w:pPr>
              <w:spacing w:before="240" w:after="240"/>
              <w:jc w:val="center"/>
              <w:rPr>
                <w:rFonts w:ascii="Arial" w:hAnsi="Arial" w:cs="Arial"/>
                <w:b/>
                <w:sz w:val="16"/>
                <w:szCs w:val="16"/>
                <w:lang w:val="en-US"/>
              </w:rPr>
            </w:pPr>
            <w:r w:rsidRPr="00F80454">
              <w:rPr>
                <w:rFonts w:ascii="Arial" w:hAnsi="Arial" w:cs="Arial"/>
                <w:b/>
                <w:sz w:val="16"/>
                <w:szCs w:val="16"/>
              </w:rPr>
              <w:t xml:space="preserve">ΕΦΑΡΜΟΣΤΕΟΣ ΚΑΝΟΝΙΣΜΟΣ </w:t>
            </w:r>
            <w:r w:rsidRPr="00F80454">
              <w:rPr>
                <w:rFonts w:ascii="Arial" w:hAnsi="Arial" w:cs="Arial"/>
                <w:b/>
                <w:sz w:val="16"/>
                <w:szCs w:val="16"/>
                <w:lang w:val="en-US"/>
              </w:rPr>
              <w:t>DE MINIMIS</w:t>
            </w:r>
          </w:p>
        </w:tc>
        <w:tc>
          <w:tcPr>
            <w:tcW w:w="1215" w:type="dxa"/>
            <w:vAlign w:val="center"/>
          </w:tcPr>
          <w:p w14:paraId="3D1C9083"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ΑΡΙΘ.ΠΡΩΤ. &amp; ΗΜ/ΝΙΑ ΕΓΚΡΙΤΙΚΗΣ ΑΠΟΦΑΣΗΣ</w:t>
            </w:r>
          </w:p>
        </w:tc>
        <w:tc>
          <w:tcPr>
            <w:tcW w:w="1214" w:type="dxa"/>
            <w:vAlign w:val="center"/>
          </w:tcPr>
          <w:p w14:paraId="0BE0D361" w14:textId="229588FF"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ΕΓΚΡΙΘΕΝ ΠΟΣΟ ΕΝΙΣΧΥΣΗΣ</w:t>
            </w:r>
          </w:p>
        </w:tc>
        <w:tc>
          <w:tcPr>
            <w:tcW w:w="1351" w:type="dxa"/>
            <w:vAlign w:val="center"/>
          </w:tcPr>
          <w:p w14:paraId="4B19D5ED" w14:textId="1152663E"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ΚΑΤΑΒΛΗΘΕΝ ΠΟΣΟ ΕΝΙΣΧΥΣΗΣ</w:t>
            </w:r>
          </w:p>
        </w:tc>
        <w:tc>
          <w:tcPr>
            <w:tcW w:w="1350" w:type="dxa"/>
            <w:vAlign w:val="center"/>
          </w:tcPr>
          <w:p w14:paraId="3930CCF3"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ΗΜΕΡΟΜΗΝΙΑ ΚΑΤΑΒΟΛΗΣ</w:t>
            </w:r>
          </w:p>
        </w:tc>
      </w:tr>
      <w:tr w:rsidR="00F80454" w:rsidRPr="00F80454" w14:paraId="69966A15" w14:textId="77777777" w:rsidTr="00F3791B">
        <w:trPr>
          <w:gridAfter w:val="1"/>
          <w:wAfter w:w="9" w:type="dxa"/>
          <w:trHeight w:val="686"/>
        </w:trPr>
        <w:tc>
          <w:tcPr>
            <w:tcW w:w="539" w:type="dxa"/>
          </w:tcPr>
          <w:p w14:paraId="6C9100DD" w14:textId="77777777" w:rsidR="00F80454" w:rsidRPr="00F80454" w:rsidRDefault="00F80454" w:rsidP="00F80454">
            <w:pPr>
              <w:jc w:val="both"/>
              <w:rPr>
                <w:rFonts w:ascii="Arial" w:hAnsi="Arial" w:cs="Arial"/>
                <w:b/>
                <w:sz w:val="16"/>
                <w:szCs w:val="16"/>
              </w:rPr>
            </w:pPr>
          </w:p>
          <w:p w14:paraId="11DB0C35" w14:textId="77777777" w:rsidR="00F80454" w:rsidRPr="00F80454" w:rsidRDefault="00F80454" w:rsidP="00F80454">
            <w:pPr>
              <w:jc w:val="both"/>
              <w:rPr>
                <w:rFonts w:ascii="Arial" w:hAnsi="Arial" w:cs="Arial"/>
                <w:b/>
                <w:sz w:val="16"/>
                <w:szCs w:val="16"/>
              </w:rPr>
            </w:pPr>
          </w:p>
          <w:p w14:paraId="1B7012B7" w14:textId="77777777" w:rsidR="00F80454" w:rsidRPr="00F80454" w:rsidRDefault="00F80454" w:rsidP="00F80454">
            <w:pPr>
              <w:jc w:val="both"/>
              <w:rPr>
                <w:rFonts w:ascii="Arial" w:hAnsi="Arial" w:cs="Arial"/>
                <w:b/>
                <w:sz w:val="16"/>
                <w:szCs w:val="16"/>
              </w:rPr>
            </w:pPr>
          </w:p>
          <w:p w14:paraId="358AB891" w14:textId="77777777" w:rsidR="00F80454" w:rsidRPr="00F80454" w:rsidRDefault="00F80454" w:rsidP="00F80454">
            <w:pPr>
              <w:jc w:val="both"/>
              <w:rPr>
                <w:rFonts w:ascii="Arial" w:hAnsi="Arial" w:cs="Arial"/>
                <w:b/>
                <w:sz w:val="16"/>
                <w:szCs w:val="16"/>
              </w:rPr>
            </w:pPr>
          </w:p>
        </w:tc>
        <w:tc>
          <w:tcPr>
            <w:tcW w:w="1486" w:type="dxa"/>
          </w:tcPr>
          <w:p w14:paraId="25D77476" w14:textId="77777777" w:rsidR="00F80454" w:rsidRPr="00F80454" w:rsidRDefault="00F80454" w:rsidP="00F80454">
            <w:pPr>
              <w:jc w:val="both"/>
              <w:rPr>
                <w:rFonts w:ascii="Arial" w:hAnsi="Arial" w:cs="Arial"/>
                <w:b/>
                <w:sz w:val="16"/>
                <w:szCs w:val="16"/>
              </w:rPr>
            </w:pPr>
          </w:p>
        </w:tc>
        <w:tc>
          <w:tcPr>
            <w:tcW w:w="1891" w:type="dxa"/>
          </w:tcPr>
          <w:p w14:paraId="559B87EA" w14:textId="77777777" w:rsidR="00F80454" w:rsidRPr="00F80454" w:rsidRDefault="00F80454" w:rsidP="00F80454">
            <w:pPr>
              <w:jc w:val="both"/>
              <w:rPr>
                <w:rFonts w:ascii="Arial" w:hAnsi="Arial" w:cs="Arial"/>
                <w:b/>
                <w:sz w:val="16"/>
                <w:szCs w:val="16"/>
              </w:rPr>
            </w:pPr>
          </w:p>
        </w:tc>
        <w:tc>
          <w:tcPr>
            <w:tcW w:w="1485" w:type="dxa"/>
          </w:tcPr>
          <w:p w14:paraId="4ABA0CED" w14:textId="77777777" w:rsidR="00F80454" w:rsidRPr="00F80454" w:rsidRDefault="00F80454" w:rsidP="00F80454">
            <w:pPr>
              <w:jc w:val="both"/>
              <w:rPr>
                <w:rFonts w:ascii="Arial" w:hAnsi="Arial" w:cs="Arial"/>
                <w:b/>
                <w:sz w:val="16"/>
                <w:szCs w:val="16"/>
              </w:rPr>
            </w:pPr>
          </w:p>
        </w:tc>
        <w:tc>
          <w:tcPr>
            <w:tcW w:w="1215" w:type="dxa"/>
          </w:tcPr>
          <w:p w14:paraId="5E8EAFAC" w14:textId="77777777" w:rsidR="00F80454" w:rsidRPr="00F80454" w:rsidRDefault="00F80454" w:rsidP="00F80454">
            <w:pPr>
              <w:jc w:val="both"/>
              <w:rPr>
                <w:rFonts w:ascii="Arial" w:hAnsi="Arial" w:cs="Arial"/>
                <w:b/>
                <w:sz w:val="16"/>
                <w:szCs w:val="16"/>
              </w:rPr>
            </w:pPr>
          </w:p>
        </w:tc>
        <w:tc>
          <w:tcPr>
            <w:tcW w:w="1214" w:type="dxa"/>
          </w:tcPr>
          <w:p w14:paraId="22F62F94" w14:textId="77777777" w:rsidR="00F80454" w:rsidRPr="00F80454" w:rsidRDefault="00F80454" w:rsidP="00F80454">
            <w:pPr>
              <w:jc w:val="both"/>
              <w:rPr>
                <w:rFonts w:ascii="Arial" w:hAnsi="Arial" w:cs="Arial"/>
                <w:b/>
                <w:sz w:val="16"/>
                <w:szCs w:val="16"/>
              </w:rPr>
            </w:pPr>
          </w:p>
        </w:tc>
        <w:tc>
          <w:tcPr>
            <w:tcW w:w="1351" w:type="dxa"/>
          </w:tcPr>
          <w:p w14:paraId="598C0F4A" w14:textId="77777777" w:rsidR="00F80454" w:rsidRPr="00F80454" w:rsidRDefault="00F80454" w:rsidP="00F80454">
            <w:pPr>
              <w:jc w:val="both"/>
              <w:rPr>
                <w:rFonts w:ascii="Arial" w:hAnsi="Arial" w:cs="Arial"/>
                <w:b/>
                <w:sz w:val="16"/>
                <w:szCs w:val="16"/>
              </w:rPr>
            </w:pPr>
          </w:p>
        </w:tc>
        <w:tc>
          <w:tcPr>
            <w:tcW w:w="1350" w:type="dxa"/>
          </w:tcPr>
          <w:p w14:paraId="6D337182" w14:textId="77777777" w:rsidR="00F80454" w:rsidRPr="00F80454" w:rsidRDefault="00F80454" w:rsidP="00F80454">
            <w:pPr>
              <w:jc w:val="both"/>
              <w:rPr>
                <w:rFonts w:ascii="Arial" w:hAnsi="Arial" w:cs="Arial"/>
                <w:b/>
                <w:sz w:val="16"/>
                <w:szCs w:val="16"/>
              </w:rPr>
            </w:pPr>
          </w:p>
        </w:tc>
      </w:tr>
      <w:tr w:rsidR="00F80454" w:rsidRPr="00F80454" w14:paraId="3B88C6EF" w14:textId="77777777" w:rsidTr="00F3791B">
        <w:trPr>
          <w:gridAfter w:val="1"/>
          <w:wAfter w:w="9" w:type="dxa"/>
          <w:trHeight w:val="686"/>
        </w:trPr>
        <w:tc>
          <w:tcPr>
            <w:tcW w:w="539" w:type="dxa"/>
          </w:tcPr>
          <w:p w14:paraId="4A708A29" w14:textId="77777777" w:rsidR="00F80454" w:rsidRPr="00F80454" w:rsidRDefault="00F80454" w:rsidP="00F80454">
            <w:pPr>
              <w:jc w:val="both"/>
              <w:rPr>
                <w:rFonts w:ascii="Arial" w:hAnsi="Arial" w:cs="Arial"/>
                <w:b/>
                <w:sz w:val="16"/>
                <w:szCs w:val="16"/>
              </w:rPr>
            </w:pPr>
          </w:p>
          <w:p w14:paraId="5A711B43" w14:textId="77777777" w:rsidR="00F80454" w:rsidRPr="00F80454" w:rsidRDefault="00F80454" w:rsidP="00F80454">
            <w:pPr>
              <w:jc w:val="both"/>
              <w:rPr>
                <w:rFonts w:ascii="Arial" w:hAnsi="Arial" w:cs="Arial"/>
                <w:b/>
                <w:sz w:val="16"/>
                <w:szCs w:val="16"/>
              </w:rPr>
            </w:pPr>
          </w:p>
          <w:p w14:paraId="402FC769" w14:textId="77777777" w:rsidR="00F80454" w:rsidRPr="00F80454" w:rsidRDefault="00F80454" w:rsidP="00F80454">
            <w:pPr>
              <w:jc w:val="both"/>
              <w:rPr>
                <w:rFonts w:ascii="Arial" w:hAnsi="Arial" w:cs="Arial"/>
                <w:b/>
                <w:sz w:val="16"/>
                <w:szCs w:val="16"/>
              </w:rPr>
            </w:pPr>
          </w:p>
          <w:p w14:paraId="0401DA78" w14:textId="77777777" w:rsidR="00F80454" w:rsidRPr="00F80454" w:rsidRDefault="00F80454" w:rsidP="00F80454">
            <w:pPr>
              <w:jc w:val="both"/>
              <w:rPr>
                <w:rFonts w:ascii="Arial" w:hAnsi="Arial" w:cs="Arial"/>
                <w:b/>
                <w:sz w:val="16"/>
                <w:szCs w:val="16"/>
              </w:rPr>
            </w:pPr>
          </w:p>
        </w:tc>
        <w:tc>
          <w:tcPr>
            <w:tcW w:w="1486" w:type="dxa"/>
          </w:tcPr>
          <w:p w14:paraId="5626E078" w14:textId="77777777" w:rsidR="00F80454" w:rsidRPr="00F80454" w:rsidRDefault="00F80454" w:rsidP="00F80454">
            <w:pPr>
              <w:jc w:val="both"/>
              <w:rPr>
                <w:rFonts w:ascii="Arial" w:hAnsi="Arial" w:cs="Arial"/>
                <w:b/>
                <w:sz w:val="16"/>
                <w:szCs w:val="16"/>
              </w:rPr>
            </w:pPr>
          </w:p>
        </w:tc>
        <w:tc>
          <w:tcPr>
            <w:tcW w:w="1891" w:type="dxa"/>
          </w:tcPr>
          <w:p w14:paraId="2C7E423F" w14:textId="77777777" w:rsidR="00F80454" w:rsidRPr="00F80454" w:rsidRDefault="00F80454" w:rsidP="00F80454">
            <w:pPr>
              <w:jc w:val="both"/>
              <w:rPr>
                <w:rFonts w:ascii="Arial" w:hAnsi="Arial" w:cs="Arial"/>
                <w:b/>
                <w:sz w:val="16"/>
                <w:szCs w:val="16"/>
              </w:rPr>
            </w:pPr>
          </w:p>
        </w:tc>
        <w:tc>
          <w:tcPr>
            <w:tcW w:w="1485" w:type="dxa"/>
          </w:tcPr>
          <w:p w14:paraId="02C03EE3" w14:textId="77777777" w:rsidR="00F80454" w:rsidRPr="00F80454" w:rsidRDefault="00F80454" w:rsidP="00F80454">
            <w:pPr>
              <w:jc w:val="both"/>
              <w:rPr>
                <w:rFonts w:ascii="Arial" w:hAnsi="Arial" w:cs="Arial"/>
                <w:b/>
                <w:sz w:val="16"/>
                <w:szCs w:val="16"/>
              </w:rPr>
            </w:pPr>
          </w:p>
        </w:tc>
        <w:tc>
          <w:tcPr>
            <w:tcW w:w="1215" w:type="dxa"/>
          </w:tcPr>
          <w:p w14:paraId="24392F55" w14:textId="77777777" w:rsidR="00F80454" w:rsidRPr="00F80454" w:rsidRDefault="00F80454" w:rsidP="00F80454">
            <w:pPr>
              <w:jc w:val="both"/>
              <w:rPr>
                <w:rFonts w:ascii="Arial" w:hAnsi="Arial" w:cs="Arial"/>
                <w:b/>
                <w:sz w:val="16"/>
                <w:szCs w:val="16"/>
              </w:rPr>
            </w:pPr>
          </w:p>
        </w:tc>
        <w:tc>
          <w:tcPr>
            <w:tcW w:w="1214" w:type="dxa"/>
          </w:tcPr>
          <w:p w14:paraId="40D99172" w14:textId="77777777" w:rsidR="00F80454" w:rsidRPr="00F80454" w:rsidRDefault="00F80454" w:rsidP="00F80454">
            <w:pPr>
              <w:jc w:val="both"/>
              <w:rPr>
                <w:rFonts w:ascii="Arial" w:hAnsi="Arial" w:cs="Arial"/>
                <w:b/>
                <w:sz w:val="16"/>
                <w:szCs w:val="16"/>
              </w:rPr>
            </w:pPr>
          </w:p>
        </w:tc>
        <w:tc>
          <w:tcPr>
            <w:tcW w:w="1351" w:type="dxa"/>
          </w:tcPr>
          <w:p w14:paraId="75AD8A6B" w14:textId="77777777" w:rsidR="00F80454" w:rsidRPr="00F80454" w:rsidRDefault="00F80454" w:rsidP="00F80454">
            <w:pPr>
              <w:jc w:val="both"/>
              <w:rPr>
                <w:rFonts w:ascii="Arial" w:hAnsi="Arial" w:cs="Arial"/>
                <w:b/>
                <w:sz w:val="16"/>
                <w:szCs w:val="16"/>
              </w:rPr>
            </w:pPr>
          </w:p>
        </w:tc>
        <w:tc>
          <w:tcPr>
            <w:tcW w:w="1350" w:type="dxa"/>
          </w:tcPr>
          <w:p w14:paraId="1DA41A11" w14:textId="77777777" w:rsidR="00F80454" w:rsidRPr="00F80454" w:rsidRDefault="00F80454" w:rsidP="00F80454">
            <w:pPr>
              <w:jc w:val="both"/>
              <w:rPr>
                <w:rFonts w:ascii="Arial" w:hAnsi="Arial" w:cs="Arial"/>
                <w:b/>
                <w:sz w:val="16"/>
                <w:szCs w:val="16"/>
              </w:rPr>
            </w:pPr>
          </w:p>
        </w:tc>
      </w:tr>
    </w:tbl>
    <w:p w14:paraId="73EF40DF" w14:textId="77777777" w:rsidR="001F42C9" w:rsidRPr="004034ED" w:rsidRDefault="001F42C9" w:rsidP="001F42C9">
      <w:pPr>
        <w:jc w:val="both"/>
        <w:rPr>
          <w:rFonts w:ascii="Arial" w:hAnsi="Arial" w:cs="Arial"/>
          <w:i/>
          <w:iCs/>
          <w:color w:val="4BACC6" w:themeColor="accent5"/>
          <w:sz w:val="20"/>
          <w:szCs w:val="20"/>
        </w:rPr>
      </w:pPr>
      <w:r w:rsidRPr="004034ED">
        <w:rPr>
          <w:rFonts w:ascii="Arial" w:hAnsi="Arial" w:cs="Arial"/>
          <w:i/>
          <w:iCs/>
          <w:color w:val="4BACC6" w:themeColor="accent5"/>
          <w:sz w:val="20"/>
          <w:szCs w:val="20"/>
        </w:rPr>
        <w:t>*προσθέτονται σειρές στον πίνακα για όλες τις ενισχύσεις</w:t>
      </w:r>
    </w:p>
    <w:p w14:paraId="7EE99ED5" w14:textId="77777777" w:rsidR="001F42C9" w:rsidRPr="004034ED" w:rsidRDefault="001F42C9" w:rsidP="00920689">
      <w:pPr>
        <w:ind w:left="284" w:hanging="284"/>
        <w:jc w:val="both"/>
        <w:rPr>
          <w:rFonts w:ascii="Arial" w:hAnsi="Arial" w:cs="Arial"/>
          <w:i/>
          <w:iCs/>
          <w:color w:val="4BACC6" w:themeColor="accent5"/>
          <w:sz w:val="20"/>
          <w:szCs w:val="20"/>
        </w:rPr>
      </w:pPr>
    </w:p>
    <w:p w14:paraId="374F3BE5" w14:textId="67968D0F" w:rsidR="00984A04" w:rsidRPr="00BF7992" w:rsidRDefault="00C61CCE" w:rsidP="00920689">
      <w:pPr>
        <w:ind w:left="284" w:hanging="284"/>
        <w:jc w:val="both"/>
        <w:rPr>
          <w:strike/>
        </w:rPr>
      </w:pPr>
      <w:r>
        <w:rPr>
          <w:rFonts w:ascii="Arial" w:hAnsi="Arial" w:cs="Arial"/>
          <w:b/>
          <w:sz w:val="20"/>
          <w:szCs w:val="20"/>
        </w:rPr>
        <w:t>ΣΤ</w:t>
      </w:r>
      <w:r w:rsidR="00B84625" w:rsidRPr="00B84625">
        <w:rPr>
          <w:rFonts w:ascii="Arial" w:hAnsi="Arial" w:cs="Arial"/>
          <w:b/>
          <w:sz w:val="20"/>
          <w:szCs w:val="20"/>
        </w:rPr>
        <w:t>.</w:t>
      </w:r>
      <w:r w:rsidR="00B84625" w:rsidRPr="00B84625">
        <w:rPr>
          <w:rFonts w:ascii="Arial" w:hAnsi="Arial" w:cs="Arial"/>
          <w:sz w:val="20"/>
          <w:szCs w:val="20"/>
        </w:rPr>
        <w:t xml:space="preserve"> </w:t>
      </w:r>
      <w:r w:rsidR="00B84625" w:rsidRPr="00C30139">
        <w:rPr>
          <w:rFonts w:ascii="Arial" w:hAnsi="Arial" w:cs="Arial"/>
          <w:sz w:val="20"/>
          <w:szCs w:val="20"/>
        </w:rPr>
        <w:t xml:space="preserve">Η ενίσχυση ήσσονος σημασίας που πρόκειται να </w:t>
      </w:r>
      <w:r w:rsidR="001E23CF">
        <w:rPr>
          <w:rFonts w:ascii="Arial" w:hAnsi="Arial" w:cs="Arial"/>
          <w:sz w:val="20"/>
          <w:szCs w:val="20"/>
        </w:rPr>
        <w:t>μου</w:t>
      </w:r>
      <w:r w:rsidR="0040531F">
        <w:rPr>
          <w:rFonts w:ascii="Arial" w:hAnsi="Arial" w:cs="Arial"/>
          <w:sz w:val="20"/>
          <w:szCs w:val="20"/>
        </w:rPr>
        <w:t xml:space="preserve"> </w:t>
      </w:r>
      <w:r w:rsidR="00B84625" w:rsidRPr="00C30139">
        <w:rPr>
          <w:rFonts w:ascii="Arial" w:hAnsi="Arial" w:cs="Arial"/>
          <w:sz w:val="20"/>
          <w:szCs w:val="20"/>
        </w:rPr>
        <w:t>χορηγηθεί</w:t>
      </w:r>
      <w:r w:rsidR="007566B2">
        <w:rPr>
          <w:rFonts w:ascii="Arial" w:hAnsi="Arial" w:cs="Arial"/>
          <w:sz w:val="20"/>
          <w:szCs w:val="20"/>
        </w:rPr>
        <w:t>,</w:t>
      </w:r>
      <w:r w:rsidR="00B84625" w:rsidRPr="00C30139">
        <w:rPr>
          <w:rFonts w:ascii="Arial" w:hAnsi="Arial" w:cs="Arial"/>
          <w:sz w:val="20"/>
          <w:szCs w:val="20"/>
        </w:rPr>
        <w:t xml:space="preserve"> βάσει τ</w:t>
      </w:r>
      <w:r w:rsidR="00203DFD">
        <w:rPr>
          <w:rFonts w:ascii="Arial" w:hAnsi="Arial" w:cs="Arial"/>
          <w:sz w:val="20"/>
          <w:szCs w:val="20"/>
        </w:rPr>
        <w:t>ου</w:t>
      </w:r>
      <w:r w:rsidR="00B84625" w:rsidRPr="00C30139">
        <w:rPr>
          <w:rFonts w:ascii="Arial" w:hAnsi="Arial" w:cs="Arial"/>
          <w:sz w:val="20"/>
          <w:szCs w:val="20"/>
        </w:rPr>
        <w:t xml:space="preserve"> εν λόγω</w:t>
      </w:r>
      <w:r w:rsidR="00203DFD">
        <w:rPr>
          <w:rFonts w:ascii="Arial" w:hAnsi="Arial" w:cs="Arial"/>
          <w:sz w:val="20"/>
          <w:szCs w:val="20"/>
        </w:rPr>
        <w:t xml:space="preserve"> Κανονισμού </w:t>
      </w:r>
      <w:r w:rsidR="006209E2">
        <w:rPr>
          <w:rFonts w:ascii="Arial" w:hAnsi="Arial" w:cs="Arial"/>
          <w:sz w:val="20"/>
          <w:szCs w:val="20"/>
        </w:rPr>
        <w:t>Ήσσονος Σημασίας</w:t>
      </w:r>
      <w:r w:rsidR="00B84625" w:rsidRPr="00C30139">
        <w:rPr>
          <w:rFonts w:ascii="Arial" w:hAnsi="Arial" w:cs="Arial"/>
          <w:sz w:val="20"/>
          <w:szCs w:val="20"/>
        </w:rPr>
        <w:t xml:space="preserve"> </w:t>
      </w:r>
      <w:r w:rsidR="00B73899">
        <w:rPr>
          <w:rFonts w:ascii="Arial" w:hAnsi="Arial" w:cs="Arial"/>
          <w:sz w:val="20"/>
          <w:szCs w:val="20"/>
        </w:rPr>
        <w:t xml:space="preserve">…… </w:t>
      </w:r>
      <w:r w:rsidR="004F2B49" w:rsidRPr="006209E2">
        <w:rPr>
          <w:rFonts w:ascii="Arial" w:hAnsi="Arial" w:cs="Arial"/>
          <w:i/>
          <w:iCs/>
          <w:color w:val="4BACC6" w:themeColor="accent5"/>
          <w:sz w:val="20"/>
          <w:szCs w:val="20"/>
        </w:rPr>
        <w:t>(</w:t>
      </w:r>
      <w:r w:rsidR="00B73899" w:rsidRPr="006209E2">
        <w:rPr>
          <w:rFonts w:ascii="Arial" w:hAnsi="Arial" w:cs="Arial"/>
          <w:i/>
          <w:iCs/>
          <w:color w:val="4BACC6" w:themeColor="accent5"/>
          <w:sz w:val="20"/>
          <w:szCs w:val="20"/>
        </w:rPr>
        <w:t xml:space="preserve">αναφέρεται </w:t>
      </w:r>
      <w:r w:rsidR="006209E2" w:rsidRPr="006209E2">
        <w:rPr>
          <w:rFonts w:ascii="Arial" w:hAnsi="Arial" w:cs="Arial"/>
          <w:i/>
          <w:iCs/>
          <w:color w:val="4BACC6" w:themeColor="accent5"/>
          <w:sz w:val="20"/>
          <w:szCs w:val="20"/>
        </w:rPr>
        <w:t xml:space="preserve">ο Καν. </w:t>
      </w:r>
      <w:proofErr w:type="spellStart"/>
      <w:r w:rsidR="006209E2" w:rsidRPr="006209E2">
        <w:rPr>
          <w:rFonts w:ascii="Arial" w:hAnsi="Arial" w:cs="Arial"/>
          <w:i/>
          <w:iCs/>
          <w:color w:val="4BACC6" w:themeColor="accent5"/>
          <w:sz w:val="20"/>
          <w:szCs w:val="20"/>
          <w:lang w:val="en-US"/>
        </w:rPr>
        <w:t>deminimis</w:t>
      </w:r>
      <w:proofErr w:type="spellEnd"/>
      <w:r w:rsidR="004F2B49" w:rsidRPr="006209E2">
        <w:rPr>
          <w:rFonts w:ascii="Arial" w:hAnsi="Arial" w:cs="Arial"/>
          <w:i/>
          <w:iCs/>
          <w:color w:val="4BACC6" w:themeColor="accent5"/>
          <w:sz w:val="20"/>
          <w:szCs w:val="20"/>
        </w:rPr>
        <w:t>)</w:t>
      </w:r>
      <w:r w:rsidR="006209E2">
        <w:rPr>
          <w:rFonts w:ascii="Arial" w:hAnsi="Arial" w:cs="Arial"/>
          <w:sz w:val="20"/>
          <w:szCs w:val="20"/>
        </w:rPr>
        <w:t>…</w:t>
      </w:r>
      <w:r w:rsidR="00B84625" w:rsidRPr="00C30139">
        <w:rPr>
          <w:rFonts w:ascii="Arial" w:hAnsi="Arial" w:cs="Arial"/>
          <w:sz w:val="20"/>
          <w:szCs w:val="20"/>
        </w:rPr>
        <w:t>, αθροιζόμενη με οποιαδήποτε άλλη ενίσχυση ήσσονος σημασίας που</w:t>
      </w:r>
      <w:r w:rsidR="0081497D">
        <w:rPr>
          <w:rFonts w:ascii="Arial" w:hAnsi="Arial" w:cs="Arial"/>
          <w:sz w:val="20"/>
          <w:szCs w:val="20"/>
        </w:rPr>
        <w:t xml:space="preserve"> </w:t>
      </w:r>
      <w:r w:rsidR="00B84625" w:rsidRPr="00C30139">
        <w:rPr>
          <w:rFonts w:ascii="Arial" w:hAnsi="Arial" w:cs="Arial"/>
          <w:sz w:val="20"/>
          <w:szCs w:val="20"/>
        </w:rPr>
        <w:t xml:space="preserve"> έχει χορηγηθεί σε επίπεδο «ενιαίας επιχείρησης»</w:t>
      </w:r>
      <w:r w:rsidR="00706A41">
        <w:rPr>
          <w:rFonts w:ascii="Arial" w:hAnsi="Arial" w:cs="Arial"/>
          <w:sz w:val="20"/>
          <w:szCs w:val="20"/>
        </w:rPr>
        <w:t xml:space="preserve"> </w:t>
      </w:r>
      <w:r w:rsidR="003C3B1C">
        <w:rPr>
          <w:rFonts w:ascii="Arial" w:hAnsi="Arial" w:cs="Arial"/>
          <w:sz w:val="20"/>
          <w:szCs w:val="20"/>
        </w:rPr>
        <w:t xml:space="preserve">σύμφωνα </w:t>
      </w:r>
      <w:r w:rsidR="007566B2">
        <w:rPr>
          <w:rFonts w:ascii="Arial" w:hAnsi="Arial" w:cs="Arial"/>
          <w:sz w:val="20"/>
          <w:szCs w:val="20"/>
        </w:rPr>
        <w:t xml:space="preserve">με το </w:t>
      </w:r>
      <w:r w:rsidR="00706A41">
        <w:rPr>
          <w:rFonts w:ascii="Arial" w:hAnsi="Arial" w:cs="Arial"/>
          <w:sz w:val="20"/>
          <w:szCs w:val="20"/>
        </w:rPr>
        <w:t xml:space="preserve">υπό σημείο </w:t>
      </w:r>
      <w:r w:rsidR="004F3325">
        <w:rPr>
          <w:rFonts w:ascii="Arial" w:hAnsi="Arial" w:cs="Arial"/>
          <w:sz w:val="20"/>
          <w:szCs w:val="20"/>
        </w:rPr>
        <w:t xml:space="preserve">Β </w:t>
      </w:r>
      <w:r w:rsidR="00706A41">
        <w:rPr>
          <w:rFonts w:ascii="Arial" w:hAnsi="Arial" w:cs="Arial"/>
          <w:sz w:val="20"/>
          <w:szCs w:val="20"/>
        </w:rPr>
        <w:t>ανωτέρω</w:t>
      </w:r>
      <w:r w:rsidR="00B84625" w:rsidRPr="00C30139">
        <w:rPr>
          <w:rFonts w:ascii="Arial" w:hAnsi="Arial" w:cs="Arial"/>
          <w:sz w:val="20"/>
          <w:szCs w:val="20"/>
        </w:rPr>
        <w:t>, δεν υπερβαίνει</w:t>
      </w:r>
      <w:r w:rsidR="00097E7A" w:rsidRPr="004F2B49">
        <w:rPr>
          <w:rFonts w:ascii="Arial" w:hAnsi="Arial" w:cs="Arial"/>
          <w:sz w:val="20"/>
          <w:szCs w:val="20"/>
        </w:rPr>
        <w:t xml:space="preserve"> </w:t>
      </w:r>
      <w:r w:rsidR="003E5A68" w:rsidRPr="00920689">
        <w:rPr>
          <w:rFonts w:ascii="Arial" w:hAnsi="Arial" w:cs="Arial"/>
          <w:sz w:val="20"/>
          <w:szCs w:val="20"/>
        </w:rPr>
        <w:t xml:space="preserve">το ποσό των </w:t>
      </w:r>
      <w:r w:rsidR="004D3B73" w:rsidRPr="00C12E8F">
        <w:rPr>
          <w:rFonts w:ascii="Arial" w:hAnsi="Arial" w:cs="Arial"/>
          <w:b/>
          <w:bCs/>
          <w:sz w:val="20"/>
          <w:szCs w:val="20"/>
        </w:rPr>
        <w:t>3</w:t>
      </w:r>
      <w:r w:rsidR="003E5A68" w:rsidRPr="00C12E8F">
        <w:rPr>
          <w:rFonts w:ascii="Arial" w:hAnsi="Arial" w:cs="Arial"/>
          <w:b/>
          <w:bCs/>
          <w:sz w:val="20"/>
          <w:szCs w:val="20"/>
        </w:rPr>
        <w:t>00.000 ευρώ</w:t>
      </w:r>
      <w:r w:rsidR="004D3B73" w:rsidRPr="00920689">
        <w:rPr>
          <w:rFonts w:ascii="Arial" w:hAnsi="Arial" w:cs="Arial"/>
          <w:sz w:val="20"/>
          <w:szCs w:val="20"/>
        </w:rPr>
        <w:t xml:space="preserve"> σε περίοδο </w:t>
      </w:r>
      <w:r w:rsidR="00245358">
        <w:rPr>
          <w:rFonts w:ascii="Arial" w:hAnsi="Arial" w:cs="Arial"/>
          <w:sz w:val="20"/>
          <w:szCs w:val="20"/>
        </w:rPr>
        <w:t xml:space="preserve">τριών </w:t>
      </w:r>
      <w:r w:rsidR="004D3B73" w:rsidRPr="00920689">
        <w:rPr>
          <w:rFonts w:ascii="Arial" w:hAnsi="Arial" w:cs="Arial"/>
          <w:sz w:val="20"/>
          <w:szCs w:val="20"/>
        </w:rPr>
        <w:t>ετών</w:t>
      </w:r>
      <w:r w:rsidR="00945CE9">
        <w:rPr>
          <w:rFonts w:ascii="Arial" w:hAnsi="Arial" w:cs="Arial"/>
          <w:sz w:val="20"/>
          <w:szCs w:val="20"/>
        </w:rPr>
        <w:t xml:space="preserve"> από την </w:t>
      </w:r>
      <w:r w:rsidR="007A4BFE">
        <w:rPr>
          <w:rFonts w:ascii="Arial" w:hAnsi="Arial" w:cs="Arial"/>
          <w:sz w:val="20"/>
          <w:szCs w:val="20"/>
        </w:rPr>
        <w:t>αίτηση</w:t>
      </w:r>
      <w:r w:rsidR="00AA3E96">
        <w:rPr>
          <w:rFonts w:ascii="Arial" w:hAnsi="Arial" w:cs="Arial"/>
          <w:sz w:val="20"/>
          <w:szCs w:val="20"/>
        </w:rPr>
        <w:t xml:space="preserve"> (υπολογιζόμενα σε κυλιόμενη ημερολογιακή βάση)</w:t>
      </w:r>
      <w:r w:rsidR="00A96BD4">
        <w:rPr>
          <w:rFonts w:ascii="Arial" w:hAnsi="Arial" w:cs="Arial"/>
          <w:sz w:val="20"/>
          <w:szCs w:val="20"/>
        </w:rPr>
        <w:t>.</w:t>
      </w:r>
      <w:r w:rsidR="00945CE9">
        <w:rPr>
          <w:rFonts w:ascii="Arial" w:hAnsi="Arial" w:cs="Arial"/>
          <w:sz w:val="20"/>
          <w:szCs w:val="20"/>
        </w:rPr>
        <w:t xml:space="preserve"> </w:t>
      </w:r>
    </w:p>
    <w:p w14:paraId="75B983C6" w14:textId="77777777" w:rsidR="00DC7384" w:rsidRPr="00BF7992" w:rsidRDefault="00DC7384" w:rsidP="00DC7384">
      <w:pPr>
        <w:jc w:val="both"/>
        <w:rPr>
          <w:rFonts w:ascii="Arial" w:hAnsi="Arial" w:cs="Arial"/>
          <w:strike/>
          <w:sz w:val="20"/>
          <w:szCs w:val="20"/>
        </w:rPr>
      </w:pPr>
    </w:p>
    <w:p w14:paraId="69013CFC" w14:textId="7A598D74" w:rsidR="00CE70D5" w:rsidRDefault="00C61CCE" w:rsidP="009475BA">
      <w:pPr>
        <w:ind w:left="284" w:hanging="284"/>
        <w:jc w:val="both"/>
        <w:rPr>
          <w:rFonts w:ascii="Arial" w:hAnsi="Arial" w:cs="Arial"/>
          <w:sz w:val="20"/>
          <w:szCs w:val="20"/>
        </w:rPr>
      </w:pPr>
      <w:r>
        <w:rPr>
          <w:rFonts w:ascii="Arial" w:hAnsi="Arial" w:cs="Arial"/>
          <w:b/>
          <w:sz w:val="20"/>
          <w:szCs w:val="20"/>
        </w:rPr>
        <w:t>Ζ</w:t>
      </w:r>
      <w:r w:rsidR="00F04286">
        <w:rPr>
          <w:rFonts w:ascii="Arial" w:hAnsi="Arial" w:cs="Arial"/>
          <w:sz w:val="20"/>
          <w:szCs w:val="20"/>
        </w:rPr>
        <w:t>.</w:t>
      </w:r>
      <w:r w:rsidR="006F0E8C">
        <w:rPr>
          <w:rFonts w:ascii="Arial" w:hAnsi="Arial" w:cs="Arial"/>
          <w:sz w:val="20"/>
          <w:szCs w:val="20"/>
        </w:rPr>
        <w:t xml:space="preserve"> </w:t>
      </w:r>
      <w:r w:rsidR="00F3791B">
        <w:rPr>
          <w:rFonts w:ascii="Arial" w:hAnsi="Arial" w:cs="Arial"/>
          <w:sz w:val="20"/>
          <w:szCs w:val="20"/>
        </w:rPr>
        <w:t>Δ</w:t>
      </w:r>
      <w:r w:rsidR="00F04286">
        <w:rPr>
          <w:rFonts w:ascii="Arial" w:hAnsi="Arial" w:cs="Arial"/>
          <w:sz w:val="20"/>
          <w:szCs w:val="20"/>
        </w:rPr>
        <w:t xml:space="preserve">εν </w:t>
      </w:r>
      <w:r w:rsidR="0093439B">
        <w:rPr>
          <w:rFonts w:ascii="Arial" w:hAnsi="Arial" w:cs="Arial"/>
          <w:sz w:val="20"/>
          <w:szCs w:val="20"/>
        </w:rPr>
        <w:t xml:space="preserve">έχω </w:t>
      </w:r>
      <w:r w:rsidR="00F04286">
        <w:rPr>
          <w:rFonts w:ascii="Arial" w:hAnsi="Arial" w:cs="Arial"/>
          <w:sz w:val="20"/>
          <w:szCs w:val="20"/>
        </w:rPr>
        <w:t xml:space="preserve">λάβει άλλη κρατική ενίσχυση </w:t>
      </w:r>
      <w:r w:rsidR="00DC7384" w:rsidRPr="00DC7384">
        <w:rPr>
          <w:rFonts w:ascii="Arial" w:hAnsi="Arial" w:cs="Arial"/>
          <w:sz w:val="20"/>
          <w:szCs w:val="20"/>
        </w:rPr>
        <w:t>για τις ίδιες επιλέξιμες δαπάνες</w:t>
      </w:r>
      <w:r w:rsidR="00F94DB1">
        <w:rPr>
          <w:rFonts w:ascii="Arial" w:hAnsi="Arial" w:cs="Arial"/>
          <w:sz w:val="20"/>
          <w:szCs w:val="20"/>
        </w:rPr>
        <w:t xml:space="preserve"> </w:t>
      </w:r>
      <w:r w:rsidR="00DC7384" w:rsidRPr="00DC7384">
        <w:rPr>
          <w:rFonts w:ascii="Arial" w:hAnsi="Arial" w:cs="Arial"/>
          <w:sz w:val="20"/>
          <w:szCs w:val="20"/>
        </w:rPr>
        <w:t xml:space="preserve">ή για το ίδιο μέτρο χρηματοδότησης </w:t>
      </w:r>
      <w:r w:rsidR="00DD0FEF">
        <w:rPr>
          <w:rFonts w:ascii="Arial" w:hAnsi="Arial" w:cs="Arial"/>
          <w:sz w:val="20"/>
          <w:szCs w:val="20"/>
        </w:rPr>
        <w:t>επιχειρηματικού</w:t>
      </w:r>
      <w:r w:rsidR="00DD0FEF" w:rsidRPr="00DC7384">
        <w:rPr>
          <w:rFonts w:ascii="Arial" w:hAnsi="Arial" w:cs="Arial"/>
          <w:sz w:val="20"/>
          <w:szCs w:val="20"/>
        </w:rPr>
        <w:t xml:space="preserve"> </w:t>
      </w:r>
      <w:r w:rsidR="00DC7384" w:rsidRPr="00DC7384">
        <w:rPr>
          <w:rFonts w:ascii="Arial" w:hAnsi="Arial" w:cs="Arial"/>
          <w:sz w:val="20"/>
          <w:szCs w:val="20"/>
        </w:rPr>
        <w:t xml:space="preserve">κινδύνου, η σώρευση </w:t>
      </w:r>
      <w:r w:rsidR="00244417">
        <w:rPr>
          <w:rFonts w:ascii="Arial" w:hAnsi="Arial" w:cs="Arial"/>
          <w:sz w:val="20"/>
          <w:szCs w:val="20"/>
        </w:rPr>
        <w:t>των οποίων</w:t>
      </w:r>
      <w:r w:rsidR="00DC7384" w:rsidRPr="00DC7384">
        <w:rPr>
          <w:rFonts w:ascii="Arial" w:hAnsi="Arial" w:cs="Arial"/>
          <w:sz w:val="20"/>
          <w:szCs w:val="20"/>
        </w:rPr>
        <w:t xml:space="preserve"> οδηγεί σε υπέρβαση της υψηλότερης σχετικής έντασης ενίσχυσης ή του ποσού ενίσχυσης που έχει καθοριστεί με βάση τα συγκεκριμένα δεδομένα κάθε περίπτωσης σε κανονισμό απαλλαγής κατά κατηγορία ή απόφαση που έχει εκδώσει η Επιτροπή.</w:t>
      </w:r>
    </w:p>
    <w:p w14:paraId="6F8D8BB3" w14:textId="77777777" w:rsidR="003E5A68" w:rsidRDefault="003E5A68" w:rsidP="000C58E3">
      <w:pPr>
        <w:jc w:val="both"/>
        <w:rPr>
          <w:rFonts w:ascii="Arial" w:hAnsi="Arial" w:cs="Arial"/>
          <w:sz w:val="20"/>
          <w:szCs w:val="20"/>
        </w:rPr>
      </w:pPr>
    </w:p>
    <w:p w14:paraId="2C80D488" w14:textId="55638FF5" w:rsidR="006A2476" w:rsidRDefault="00C61CCE" w:rsidP="002F46B4">
      <w:pPr>
        <w:ind w:left="284" w:hanging="284"/>
        <w:jc w:val="both"/>
        <w:rPr>
          <w:rFonts w:ascii="Arial" w:hAnsi="Arial" w:cs="Arial"/>
          <w:sz w:val="20"/>
          <w:szCs w:val="20"/>
        </w:rPr>
      </w:pPr>
      <w:r>
        <w:rPr>
          <w:rFonts w:ascii="Arial" w:hAnsi="Arial" w:cs="Arial"/>
          <w:b/>
          <w:sz w:val="20"/>
          <w:szCs w:val="20"/>
        </w:rPr>
        <w:t>Η</w:t>
      </w:r>
      <w:r w:rsidR="00B84625" w:rsidRPr="00B84625">
        <w:rPr>
          <w:rFonts w:ascii="Arial" w:hAnsi="Arial" w:cs="Arial"/>
          <w:b/>
          <w:sz w:val="20"/>
          <w:szCs w:val="20"/>
        </w:rPr>
        <w:t xml:space="preserve">. </w:t>
      </w:r>
      <w:r w:rsidR="00B84625" w:rsidRPr="00B84625">
        <w:rPr>
          <w:rFonts w:ascii="Arial" w:hAnsi="Arial" w:cs="Arial"/>
          <w:sz w:val="20"/>
          <w:szCs w:val="20"/>
        </w:rPr>
        <w:t xml:space="preserve">Αποδέχομαι οποιονδήποτε σχετικό έλεγχο για την εξακρίβωση των δηλωθέντων στοιχείων από τις αρμόδιες εθνικές ή </w:t>
      </w:r>
      <w:proofErr w:type="spellStart"/>
      <w:r w:rsidR="00B84625" w:rsidRPr="00B84625">
        <w:rPr>
          <w:rFonts w:ascii="Arial" w:hAnsi="Arial" w:cs="Arial"/>
          <w:sz w:val="20"/>
          <w:szCs w:val="20"/>
        </w:rPr>
        <w:t>ενωσιακές</w:t>
      </w:r>
      <w:proofErr w:type="spellEnd"/>
      <w:r w:rsidR="00B84625" w:rsidRPr="00B84625">
        <w:rPr>
          <w:rFonts w:ascii="Arial" w:hAnsi="Arial" w:cs="Arial"/>
          <w:sz w:val="20"/>
          <w:szCs w:val="20"/>
        </w:rPr>
        <w:t xml:space="preserve"> αρχές, καθώς και τη διασταύρωση αυτών με τα στοιχεία που παρέχονται από τα πληροφοριακά συστήματα δημοσίων υπηρεσιών και ασφαλιστικών οργανισμών</w:t>
      </w:r>
      <w:r w:rsidR="00245358">
        <w:rPr>
          <w:rFonts w:ascii="Arial" w:hAnsi="Arial" w:cs="Arial"/>
          <w:sz w:val="20"/>
          <w:szCs w:val="20"/>
        </w:rPr>
        <w:t>.</w:t>
      </w:r>
    </w:p>
    <w:p w14:paraId="1180F2CC" w14:textId="45AC5867" w:rsidR="002F46B4" w:rsidRPr="005F40B7" w:rsidDel="00D01789" w:rsidRDefault="002F46B4" w:rsidP="002F46B4">
      <w:pPr>
        <w:ind w:left="284" w:hanging="284"/>
        <w:jc w:val="both"/>
        <w:rPr>
          <w:del w:id="3" w:author="ΚΟΓΙΟΜΤΖΗ ΜΑΡΙΑ" w:date="2024-11-13T12:10:00Z"/>
          <w:rFonts w:ascii="Arial" w:hAnsi="Arial" w:cs="Arial"/>
          <w:sz w:val="20"/>
          <w:szCs w:val="20"/>
        </w:rPr>
      </w:pPr>
    </w:p>
    <w:p w14:paraId="56D5BB56" w14:textId="77777777" w:rsidR="00D01789" w:rsidRDefault="00D01789" w:rsidP="000C58E3">
      <w:pPr>
        <w:jc w:val="right"/>
        <w:rPr>
          <w:ins w:id="4" w:author="ΚΟΓΙΟΜΤΖΗ ΜΑΡΙΑ" w:date="2024-11-13T12:10:00Z"/>
          <w:rFonts w:ascii="Arial" w:hAnsi="Arial" w:cs="Arial"/>
          <w:sz w:val="18"/>
          <w:szCs w:val="18"/>
        </w:rPr>
      </w:pPr>
    </w:p>
    <w:p w14:paraId="65661F66" w14:textId="77777777" w:rsidR="00375F16" w:rsidRPr="005F40B7" w:rsidRDefault="00375F16" w:rsidP="000C58E3">
      <w:pPr>
        <w:jc w:val="right"/>
        <w:rPr>
          <w:rFonts w:ascii="Arial" w:hAnsi="Arial" w:cs="Arial"/>
          <w:sz w:val="18"/>
          <w:szCs w:val="18"/>
        </w:rPr>
      </w:pPr>
      <w:r w:rsidRPr="005F40B7">
        <w:rPr>
          <w:rFonts w:ascii="Arial" w:hAnsi="Arial" w:cs="Arial"/>
          <w:sz w:val="18"/>
          <w:szCs w:val="18"/>
        </w:rPr>
        <w:t>Ημερομηνία:      ……/……/…………..</w:t>
      </w:r>
    </w:p>
    <w:p w14:paraId="19CF7C86" w14:textId="77777777" w:rsidR="00375F16" w:rsidRPr="005F40B7" w:rsidRDefault="00375F16" w:rsidP="000C58E3">
      <w:pPr>
        <w:jc w:val="right"/>
        <w:rPr>
          <w:rFonts w:ascii="Arial" w:hAnsi="Arial" w:cs="Arial"/>
          <w:sz w:val="18"/>
          <w:szCs w:val="18"/>
        </w:rPr>
      </w:pPr>
    </w:p>
    <w:p w14:paraId="47E8ECCF" w14:textId="77777777" w:rsidR="00375F16" w:rsidRPr="00C832BE" w:rsidRDefault="00C832BE" w:rsidP="00C832BE">
      <w:pPr>
        <w:ind w:left="7200"/>
        <w:jc w:val="center"/>
        <w:rPr>
          <w:rFonts w:ascii="Arial" w:hAnsi="Arial" w:cs="Arial"/>
          <w:sz w:val="18"/>
          <w:szCs w:val="18"/>
        </w:rPr>
      </w:pPr>
      <w:r w:rsidRPr="00054DB6">
        <w:rPr>
          <w:rFonts w:ascii="Arial" w:hAnsi="Arial" w:cs="Arial"/>
          <w:sz w:val="18"/>
          <w:szCs w:val="18"/>
        </w:rPr>
        <w:t xml:space="preserve">       </w:t>
      </w:r>
      <w:r w:rsidR="00375F16" w:rsidRPr="005F40B7">
        <w:rPr>
          <w:rFonts w:ascii="Arial" w:hAnsi="Arial" w:cs="Arial"/>
          <w:sz w:val="18"/>
          <w:szCs w:val="18"/>
        </w:rPr>
        <w:t>Ο – Η Δηλ.</w:t>
      </w:r>
    </w:p>
    <w:p w14:paraId="4DD189A8" w14:textId="77777777" w:rsidR="00375F16" w:rsidRPr="005F40B7" w:rsidRDefault="00375F16" w:rsidP="000C58E3">
      <w:pPr>
        <w:jc w:val="right"/>
        <w:rPr>
          <w:rFonts w:ascii="Arial" w:hAnsi="Arial" w:cs="Arial"/>
          <w:sz w:val="18"/>
          <w:szCs w:val="18"/>
        </w:rPr>
      </w:pPr>
    </w:p>
    <w:p w14:paraId="607A63D4" w14:textId="77777777" w:rsidR="00375F16" w:rsidRPr="005F40B7" w:rsidRDefault="00375F16" w:rsidP="003A3BCE">
      <w:pPr>
        <w:rPr>
          <w:rFonts w:ascii="Arial" w:hAnsi="Arial" w:cs="Arial"/>
          <w:sz w:val="18"/>
          <w:szCs w:val="18"/>
        </w:rPr>
      </w:pPr>
    </w:p>
    <w:p w14:paraId="52549A20" w14:textId="77777777" w:rsidR="00375F16" w:rsidRPr="005F40B7" w:rsidRDefault="00375F16" w:rsidP="000C58E3">
      <w:pPr>
        <w:jc w:val="right"/>
        <w:rPr>
          <w:rFonts w:ascii="Arial" w:hAnsi="Arial" w:cs="Arial"/>
          <w:sz w:val="18"/>
          <w:szCs w:val="18"/>
        </w:rPr>
      </w:pPr>
    </w:p>
    <w:p w14:paraId="12A99CDD" w14:textId="74FF53FA" w:rsidR="00E75FA0" w:rsidRDefault="003A3BCE" w:rsidP="003A3BCE">
      <w:pPr>
        <w:ind w:left="7200"/>
        <w:jc w:val="center"/>
        <w:rPr>
          <w:rFonts w:ascii="Arial" w:hAnsi="Arial" w:cs="Arial"/>
          <w:sz w:val="18"/>
          <w:szCs w:val="18"/>
        </w:rPr>
      </w:pPr>
      <w:r>
        <w:rPr>
          <w:rFonts w:ascii="Arial" w:hAnsi="Arial" w:cs="Arial"/>
          <w:sz w:val="18"/>
          <w:szCs w:val="18"/>
        </w:rPr>
        <w:t xml:space="preserve">        </w:t>
      </w:r>
      <w:r w:rsidR="00375F16" w:rsidRPr="005F40B7">
        <w:rPr>
          <w:rFonts w:ascii="Arial" w:hAnsi="Arial" w:cs="Arial"/>
          <w:sz w:val="18"/>
          <w:szCs w:val="18"/>
        </w:rPr>
        <w:t>(Υπογραφή)</w:t>
      </w:r>
    </w:p>
    <w:p w14:paraId="0FF37898" w14:textId="77777777" w:rsidR="00C30139" w:rsidRDefault="00C30139" w:rsidP="00C30139">
      <w:pPr>
        <w:jc w:val="right"/>
        <w:rPr>
          <w:rFonts w:ascii="Arial" w:hAnsi="Arial" w:cs="Arial"/>
          <w:sz w:val="18"/>
          <w:szCs w:val="18"/>
        </w:rPr>
      </w:pPr>
    </w:p>
    <w:p w14:paraId="0A661C70" w14:textId="77777777" w:rsidR="00C30139" w:rsidRPr="00C30139" w:rsidRDefault="00C30139" w:rsidP="00C30139">
      <w:pPr>
        <w:jc w:val="right"/>
        <w:rPr>
          <w:rFonts w:ascii="Arial" w:hAnsi="Arial" w:cs="Arial"/>
          <w:sz w:val="18"/>
          <w:szCs w:val="18"/>
        </w:rPr>
      </w:pPr>
    </w:p>
    <w:sectPr w:rsidR="00C30139" w:rsidRPr="00C30139" w:rsidSect="00BF7992">
      <w:footerReference w:type="default" r:id="rId8"/>
      <w:endnotePr>
        <w:numFmt w:val="decimal"/>
      </w:endnotePr>
      <w:pgSz w:w="11906" w:h="16838"/>
      <w:pgMar w:top="568" w:right="1133" w:bottom="1276"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17E5F8" w14:textId="77777777" w:rsidR="00DD0C37" w:rsidRDefault="00DD0C37">
      <w:r>
        <w:separator/>
      </w:r>
    </w:p>
  </w:endnote>
  <w:endnote w:type="continuationSeparator" w:id="0">
    <w:p w14:paraId="4D89D97D" w14:textId="77777777" w:rsidR="00DD0C37" w:rsidRDefault="00DD0C37">
      <w:r>
        <w:continuationSeparator/>
      </w:r>
    </w:p>
  </w:endnote>
  <w:endnote w:id="1">
    <w:p w14:paraId="5116DDB7" w14:textId="300C3871" w:rsidR="00A500FA" w:rsidRDefault="00A500FA">
      <w:pPr>
        <w:pStyle w:val="a9"/>
      </w:pPr>
      <w:r>
        <w:rPr>
          <w:rStyle w:val="aa"/>
        </w:rPr>
        <w:endnoteRef/>
      </w:r>
      <w:r>
        <w:t xml:space="preserve"> </w:t>
      </w:r>
      <w:hyperlink r:id="rId1" w:anchor="d1e472-1-1" w:history="1">
        <w:r w:rsidR="005E1684" w:rsidRPr="00B55B59">
          <w:rPr>
            <w:rStyle w:val="-"/>
          </w:rPr>
          <w:t>https://eur-lex.europa.eu/legal-content/EL/TXT/HTML/?uri=OJ:L_202302831&amp;qid=1703674493315#d1e472-1-1</w:t>
        </w:r>
      </w:hyperlink>
      <w:r w:rsidR="005E1684">
        <w:t xml:space="preserve"> </w:t>
      </w:r>
    </w:p>
  </w:endnote>
  <w:endnote w:id="2">
    <w:p w14:paraId="61441CD5" w14:textId="77777777" w:rsidR="006947BA" w:rsidRDefault="006947BA" w:rsidP="006947BA">
      <w:pPr>
        <w:pStyle w:val="a9"/>
        <w:jc w:val="both"/>
      </w:pPr>
      <w:r>
        <w:rPr>
          <w:rStyle w:val="aa"/>
        </w:rPr>
        <w:endnoteRef/>
      </w:r>
      <w:r>
        <w:t xml:space="preserve"> </w:t>
      </w:r>
      <w:r w:rsidRPr="00244417">
        <w:rPr>
          <w:rFonts w:ascii="Arial" w:hAnsi="Arial" w:cs="Arial"/>
        </w:rPr>
        <w:t>Αναγράφεται από τον ενδιαφερόμενο πολίτη ή Αρχή ή η Υπηρεσία του δημόσιου τομέα, που απευθύνεται η αίτηση</w:t>
      </w:r>
      <w:r>
        <w:rPr>
          <w:rFonts w:ascii="Arial" w:hAnsi="Arial" w:cs="Arial"/>
        </w:rPr>
        <w:t>.</w:t>
      </w:r>
    </w:p>
  </w:endnote>
  <w:endnote w:id="3">
    <w:p w14:paraId="0D12EEE6" w14:textId="77777777" w:rsidR="006947BA" w:rsidRDefault="006947BA" w:rsidP="006947BA">
      <w:pPr>
        <w:pStyle w:val="a9"/>
        <w:jc w:val="both"/>
      </w:pPr>
      <w:r>
        <w:rPr>
          <w:rStyle w:val="aa"/>
        </w:rPr>
        <w:endnoteRef/>
      </w:r>
      <w:r>
        <w:t xml:space="preserve"> </w:t>
      </w:r>
      <w:r w:rsidRPr="00244417">
        <w:rPr>
          <w:rFonts w:ascii="Arial" w:hAnsi="Arial" w:cs="Arial"/>
        </w:rPr>
        <w:t>Αναγράφεται ολογράφως</w:t>
      </w:r>
      <w:r>
        <w:rPr>
          <w:rFonts w:ascii="Arial" w:hAnsi="Arial" w:cs="Arial"/>
        </w:rPr>
        <w:t>.</w:t>
      </w:r>
    </w:p>
  </w:endnote>
  <w:endnote w:id="4">
    <w:p w14:paraId="2A63A707" w14:textId="77777777" w:rsidR="006947BA" w:rsidRDefault="006947BA" w:rsidP="006947BA">
      <w:pPr>
        <w:pStyle w:val="a9"/>
        <w:jc w:val="both"/>
      </w:pPr>
      <w:r>
        <w:rPr>
          <w:rStyle w:val="aa"/>
        </w:rPr>
        <w:endnoteRef/>
      </w:r>
      <w:r>
        <w:t xml:space="preserve"> </w:t>
      </w:r>
      <w:r w:rsidRPr="00244417">
        <w:rPr>
          <w:rFonts w:ascii="Arial" w:hAnsi="Arial" w:cs="Arial"/>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r>
        <w:rPr>
          <w:rFonts w:ascii="Arial" w:hAnsi="Arial" w:cs="Arial"/>
        </w:rPr>
        <w:t>.</w:t>
      </w:r>
    </w:p>
  </w:endnote>
  <w:endnote w:id="5">
    <w:p w14:paraId="67687B1C" w14:textId="77777777" w:rsidR="005D6AB4" w:rsidRPr="00244417" w:rsidRDefault="005D6AB4" w:rsidP="005D6AB4">
      <w:pPr>
        <w:pStyle w:val="a9"/>
        <w:rPr>
          <w:rFonts w:ascii="Arial" w:hAnsi="Arial" w:cs="Arial"/>
        </w:rPr>
      </w:pPr>
      <w:r>
        <w:rPr>
          <w:rStyle w:val="aa"/>
        </w:rPr>
        <w:endnoteRef/>
      </w:r>
      <w:r>
        <w:t xml:space="preserve"> </w:t>
      </w:r>
      <w:r w:rsidRPr="00244417">
        <w:rPr>
          <w:rFonts w:ascii="Arial" w:hAnsi="Arial" w:cs="Arial"/>
        </w:rPr>
        <w:t>Στην «ενιαία επιχείρηση» περιλαμβάνονται όλες οι επιχειρήσεις που έχουν τουλάχιστον μία από τις ακόλουθες σχέσεις μεταξύ τους:</w:t>
      </w:r>
    </w:p>
    <w:p w14:paraId="2E47BF49" w14:textId="77777777" w:rsidR="005D6AB4" w:rsidRPr="00244417" w:rsidRDefault="005D6AB4" w:rsidP="001779A3">
      <w:pPr>
        <w:pStyle w:val="a9"/>
        <w:ind w:left="851" w:right="850"/>
        <w:jc w:val="both"/>
        <w:rPr>
          <w:rFonts w:ascii="Arial" w:hAnsi="Arial" w:cs="Arial"/>
        </w:rPr>
      </w:pPr>
      <w:r w:rsidRPr="00244417">
        <w:rPr>
          <w:rFonts w:ascii="Arial" w:hAnsi="Arial" w:cs="Arial"/>
        </w:rPr>
        <w:t xml:space="preserve">α) μια επιχείρηση κατέχει την πλειοψηφία των δικαιωμάτων ψήφου των μετόχων ή των εταίρων άλλης </w:t>
      </w:r>
      <w:r w:rsidRPr="00244417">
        <w:rPr>
          <w:rFonts w:ascii="Arial" w:hAnsi="Arial" w:cs="Arial"/>
        </w:rPr>
        <w:t>επιχείρησης˙</w:t>
      </w:r>
    </w:p>
    <w:p w14:paraId="11820C65" w14:textId="77777777" w:rsidR="005D6AB4" w:rsidRPr="00244417" w:rsidRDefault="005D6AB4" w:rsidP="001779A3">
      <w:pPr>
        <w:pStyle w:val="a9"/>
        <w:ind w:left="851" w:right="850"/>
        <w:jc w:val="both"/>
        <w:rPr>
          <w:rFonts w:ascii="Arial" w:hAnsi="Arial" w:cs="Arial"/>
        </w:rPr>
      </w:pPr>
      <w:r w:rsidRPr="00244417">
        <w:rPr>
          <w:rFonts w:ascii="Arial" w:hAnsi="Arial" w:cs="Arial"/>
        </w:rPr>
        <w:t>β) μια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14:paraId="45222CFF" w14:textId="77777777" w:rsidR="005D6AB4" w:rsidRPr="00244417" w:rsidRDefault="005D6AB4" w:rsidP="001779A3">
      <w:pPr>
        <w:pStyle w:val="a9"/>
        <w:ind w:left="851" w:right="850"/>
        <w:jc w:val="both"/>
        <w:rPr>
          <w:rFonts w:ascii="Arial" w:hAnsi="Arial" w:cs="Arial"/>
        </w:rPr>
      </w:pPr>
      <w:r w:rsidRPr="00244417">
        <w:rPr>
          <w:rFonts w:ascii="Arial" w:hAnsi="Arial" w:cs="Arial"/>
        </w:rPr>
        <w:t>γ) 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τελευταίας˙</w:t>
      </w:r>
    </w:p>
    <w:p w14:paraId="4B251637" w14:textId="77777777" w:rsidR="005D6AB4" w:rsidRPr="00244417" w:rsidRDefault="005D6AB4" w:rsidP="001779A3">
      <w:pPr>
        <w:pStyle w:val="a9"/>
        <w:ind w:left="851" w:right="850"/>
        <w:jc w:val="both"/>
        <w:rPr>
          <w:rFonts w:ascii="Arial" w:hAnsi="Arial" w:cs="Arial"/>
        </w:rPr>
      </w:pPr>
      <w:r w:rsidRPr="00244417">
        <w:rPr>
          <w:rFonts w:ascii="Arial" w:hAnsi="Arial" w:cs="Arial"/>
        </w:rPr>
        <w:t>δ)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εταίρων αυτής της επιχείρησης.</w:t>
      </w:r>
    </w:p>
    <w:p w14:paraId="68D2252D" w14:textId="405691FA" w:rsidR="005D6AB4" w:rsidRDefault="005D6AB4" w:rsidP="00C21C0A">
      <w:pPr>
        <w:pStyle w:val="a9"/>
        <w:ind w:right="-1"/>
        <w:jc w:val="both"/>
      </w:pPr>
      <w:r w:rsidRPr="00244417">
        <w:rPr>
          <w:rFonts w:ascii="Arial" w:hAnsi="Arial" w:cs="Arial"/>
        </w:rPr>
        <w:t>Οι επιχειρήσεις που έχουν οποιαδήποτε από τις σχέσεις που αναφέρονται στα στοιχεία α) έως δ) με μία</w:t>
      </w:r>
      <w:r w:rsidR="00FA4DD9">
        <w:rPr>
          <w:rFonts w:ascii="Arial" w:hAnsi="Arial" w:cs="Arial"/>
        </w:rPr>
        <w:t xml:space="preserve"> </w:t>
      </w:r>
      <w:r w:rsidRPr="00244417">
        <w:rPr>
          <w:rFonts w:ascii="Arial" w:hAnsi="Arial" w:cs="Arial"/>
        </w:rPr>
        <w:t>ή περισσότερες άλλες επιχειρήσεις θεωρούνται, επίσης ενιαία επιχείρηση.</w:t>
      </w:r>
    </w:p>
  </w:endnote>
  <w:endnote w:id="6">
    <w:p w14:paraId="001E0C5E" w14:textId="5B9A76D5" w:rsidR="00573760" w:rsidRPr="006947BA" w:rsidRDefault="00573760" w:rsidP="00573760">
      <w:pPr>
        <w:pStyle w:val="a9"/>
        <w:jc w:val="both"/>
        <w:rPr>
          <w:rFonts w:ascii="Arial" w:hAnsi="Arial" w:cs="Arial"/>
        </w:rPr>
      </w:pPr>
      <w:r>
        <w:rPr>
          <w:rStyle w:val="aa"/>
        </w:rPr>
        <w:endnoteRef/>
      </w:r>
      <w:r>
        <w:t xml:space="preserve"> </w:t>
      </w:r>
      <w:r w:rsidRPr="00244417">
        <w:rPr>
          <w:rFonts w:ascii="Arial" w:hAnsi="Arial" w:cs="Arial"/>
        </w:rPr>
        <w:t>Η ενίσχυση ήσσονος σημασίας θεωρείται ότι χορηγείται κατά τον χρόνο παραχώρησης στην οικεία επιχείρηση του έννομου δικαιώματος λήψης της ενίσχυσης σύμφωνα με το εφαρμοστέο εθνικό νομικό καθεστώς (πχ</w:t>
      </w:r>
      <w:r w:rsidRPr="00AA65B7">
        <w:rPr>
          <w:rFonts w:ascii="Arial" w:hAnsi="Arial" w:cs="Arial"/>
        </w:rPr>
        <w:t>.</w:t>
      </w:r>
      <w:r w:rsidRPr="00244417">
        <w:rPr>
          <w:rFonts w:ascii="Arial" w:hAnsi="Arial" w:cs="Arial"/>
        </w:rPr>
        <w:t xml:space="preserve"> ημερομηνία έκδοσης εγκριτικής απόφασης/ΚΥΑ/σύμβασης), ανεξάρτητα από την ημερομηνία καταβολής της ενίσχυσης ήσσονος σημασίας στην επιχείρηση</w:t>
      </w:r>
      <w:r>
        <w:rPr>
          <w:rFonts w:ascii="Arial" w:hAnsi="Arial" w:cs="Arial"/>
        </w:rPr>
        <w:t>.</w:t>
      </w:r>
      <w:r w:rsidR="00F37D55">
        <w:rPr>
          <w:rFonts w:ascii="Arial" w:hAnsi="Arial" w:cs="Arial"/>
        </w:rPr>
        <w:t xml:space="preserve"> </w:t>
      </w:r>
      <w:r w:rsidR="00F37D55" w:rsidRPr="00F37D55">
        <w:rPr>
          <w:rFonts w:ascii="Arial" w:hAnsi="Arial" w:cs="Arial"/>
        </w:rPr>
        <w:t>Όταν σημειωθεί υπέρβαση του ανώτατου ορίου του ποσού των 300.000€ με τη χορήγηση νέας ενίσχυσης ήσσονος σημασίας, η εν λόγω νέα ενίσχυση δεν υπάγεται στο ευεργέτημα του παρόντος κανονισμού.</w:t>
      </w:r>
    </w:p>
  </w:endnote>
  <w:endnote w:id="7">
    <w:p w14:paraId="1BCD318A" w14:textId="77777777" w:rsidR="00573760" w:rsidRDefault="00573760" w:rsidP="00573760">
      <w:pPr>
        <w:pStyle w:val="a9"/>
        <w:jc w:val="both"/>
      </w:pPr>
      <w:r>
        <w:rPr>
          <w:rStyle w:val="aa"/>
        </w:rPr>
        <w:endnoteRef/>
      </w:r>
      <w:r>
        <w:t xml:space="preserve"> </w:t>
      </w:r>
      <w:r w:rsidRPr="00244417">
        <w:rPr>
          <w:rFonts w:ascii="Arial" w:hAnsi="Arial" w:cs="Arial"/>
        </w:rPr>
        <w:t xml:space="preserve">Σε περίπτωση συγχωνεύσεων ή εξαγορών, όλες οι προηγούμενες ενισχύσεις ήσσονος σημασίας που έχουν ήδη χορηγηθεί σε οποιαδήποτε από τις συγχωνευόμενες επιχειρήσεις λαμβάνονται υπόψη για να προσδιοριστεί κατά πόσο η νέα ενίσχυση ήσσονος σημασίας στη νέα ή στην </w:t>
      </w:r>
      <w:r w:rsidRPr="00244417">
        <w:rPr>
          <w:rFonts w:ascii="Arial" w:hAnsi="Arial" w:cs="Arial"/>
        </w:rPr>
        <w:t>εξαγοράζουσα επιχείρηση υπερβαίνει το σχετικό ανώτατο όριο</w:t>
      </w:r>
      <w:r>
        <w:rPr>
          <w:rFonts w:ascii="Arial" w:hAnsi="Arial" w:cs="Arial"/>
        </w:rPr>
        <w:t>.</w:t>
      </w:r>
    </w:p>
  </w:endnote>
  <w:endnote w:id="8">
    <w:p w14:paraId="29F2483D" w14:textId="77777777" w:rsidR="00573760" w:rsidRDefault="00573760" w:rsidP="00573760">
      <w:pPr>
        <w:pStyle w:val="a9"/>
        <w:jc w:val="both"/>
      </w:pPr>
      <w:r>
        <w:rPr>
          <w:rStyle w:val="aa"/>
        </w:rPr>
        <w:endnoteRef/>
      </w:r>
      <w:r>
        <w:t xml:space="preserve"> </w:t>
      </w:r>
      <w:r w:rsidRPr="00244417">
        <w:rPr>
          <w:rFonts w:ascii="Arial" w:hAnsi="Arial" w:cs="Arial"/>
        </w:rPr>
        <w:t>Αν μια επιχείρηση διασπαστεί σε δύο ή περισσότερες χωριστές επιχειρήσεις, η ενίσχυση ήσσονος σημασίας που χορηγήθηκε πριν από τη διάσπαση καταλογίζεται στην επιχείρηση που έλαβε αυτή την ενίσχυση, η οποία είναι κατά κανόνα η επιχείρηση που ανέλαβε τις δραστηριότητες για τις οποίες χρησιμοποιήθηκε η ενίσχυση ήσσονος σημασίας. Εάν ο εν λόγω καταλογισμός δεν είναι δυνατός, οι ενισχύσεις ήσσονος σημασίας πρέπει να κατανέμονται αναλογικά με βάση τη λογιστική αξία των ιδίων κεφαλαίων των νέων επιχειρήσεων κατά την πραγματική ημερομηνία της διάσπασης.</w:t>
      </w:r>
    </w:p>
  </w:endnote>
  <w:endnote w:id="9">
    <w:p w14:paraId="77919AE3" w14:textId="7B29556F" w:rsidR="006947BA" w:rsidRDefault="006947BA">
      <w:pPr>
        <w:pStyle w:val="a9"/>
      </w:pPr>
      <w:r>
        <w:rPr>
          <w:rStyle w:val="aa"/>
        </w:rPr>
        <w:endnoteRef/>
      </w:r>
      <w:r>
        <w:t xml:space="preserve"> </w:t>
      </w:r>
      <w:r>
        <w:rPr>
          <w:rFonts w:ascii="Arial" w:hAnsi="Arial" w:cs="Arial"/>
        </w:rPr>
        <w:t xml:space="preserve">Ως </w:t>
      </w:r>
      <w:r w:rsidRPr="0000114F">
        <w:rPr>
          <w:rFonts w:ascii="Arial" w:hAnsi="Arial" w:cs="Arial"/>
        </w:rPr>
        <w:t>προϊόντα αλιείας και υδατοκαλλιέργειας</w:t>
      </w:r>
      <w:r>
        <w:rPr>
          <w:rFonts w:ascii="Arial" w:hAnsi="Arial" w:cs="Arial"/>
        </w:rPr>
        <w:t xml:space="preserve"> νοούνται </w:t>
      </w:r>
      <w:r w:rsidRPr="0000114F">
        <w:rPr>
          <w:rFonts w:ascii="Arial" w:hAnsi="Arial" w:cs="Arial"/>
        </w:rPr>
        <w:t>τα προϊόντα που ορίζονται στο άρθρο 5 στοιχεία α) και β) του κανονισμού (ΕΕ)</w:t>
      </w:r>
      <w:r>
        <w:rPr>
          <w:rFonts w:ascii="Arial" w:hAnsi="Arial" w:cs="Arial"/>
        </w:rPr>
        <w:t xml:space="preserve"> </w:t>
      </w:r>
      <w:r w:rsidRPr="0000114F">
        <w:rPr>
          <w:rFonts w:ascii="Arial" w:hAnsi="Arial" w:cs="Arial"/>
        </w:rPr>
        <w:t>1379/2013</w:t>
      </w:r>
      <w:r>
        <w:rPr>
          <w:rFonts w:ascii="Arial" w:hAnsi="Arial" w:cs="Arial"/>
        </w:rPr>
        <w:t>.</w:t>
      </w:r>
    </w:p>
  </w:endnote>
  <w:endnote w:id="10">
    <w:p w14:paraId="388F75A2" w14:textId="3B8DC74D" w:rsidR="006947BA" w:rsidRPr="00CA656D" w:rsidRDefault="006947BA" w:rsidP="00CA656D">
      <w:pPr>
        <w:pStyle w:val="a9"/>
        <w:jc w:val="both"/>
        <w:rPr>
          <w:rFonts w:ascii="Arial" w:hAnsi="Arial" w:cs="Arial"/>
        </w:rPr>
      </w:pPr>
      <w:r>
        <w:rPr>
          <w:rStyle w:val="aa"/>
        </w:rPr>
        <w:endnoteRef/>
      </w:r>
      <w:r>
        <w:t xml:space="preserve"> </w:t>
      </w:r>
      <w:r>
        <w:rPr>
          <w:rFonts w:ascii="Arial" w:hAnsi="Arial" w:cs="Arial"/>
        </w:rPr>
        <w:t xml:space="preserve">Ως </w:t>
      </w:r>
      <w:r w:rsidRPr="0000114F">
        <w:rPr>
          <w:rFonts w:ascii="Arial" w:hAnsi="Arial" w:cs="Arial"/>
        </w:rPr>
        <w:t>πρωτογενής παραγωγή προϊόντων αλιείας και υδατοκαλλιέργειας</w:t>
      </w:r>
      <w:r>
        <w:rPr>
          <w:rFonts w:ascii="Arial" w:hAnsi="Arial" w:cs="Arial"/>
        </w:rPr>
        <w:t xml:space="preserve"> νοούνται </w:t>
      </w:r>
      <w:r w:rsidRPr="0000114F">
        <w:rPr>
          <w:rFonts w:ascii="Arial" w:hAnsi="Arial" w:cs="Arial"/>
        </w:rPr>
        <w:t>όλες οι εργασίες που σχετίζονται με την αλιεία, την</w:t>
      </w:r>
      <w:r>
        <w:rPr>
          <w:rFonts w:ascii="Arial" w:hAnsi="Arial" w:cs="Arial"/>
        </w:rPr>
        <w:t xml:space="preserve"> </w:t>
      </w:r>
      <w:r w:rsidRPr="0000114F">
        <w:rPr>
          <w:rFonts w:ascii="Arial" w:hAnsi="Arial" w:cs="Arial"/>
        </w:rPr>
        <w:t>εκτροφή ή την καλλιέργεια υδρόβιων οργανισμών, καθώς και οι δραστηριότητες εντός της εκμετάλλευσης ή επί του σκάφους που είναι αναγκαίες για την προετοιμασία προϊόντος ζωικής ή φυτικής προέλευσης για την πρώτη του πώληση, συμπεριλαμβανομένων της κοπής, του τεμαχισμού σε φιλέτα ή της κατάψυξης, καθώς και η πρώτη πώληση σε μεταπωλητές ή μεταποιητές</w:t>
      </w:r>
      <w:r>
        <w:rPr>
          <w:rFonts w:ascii="Arial" w:hAnsi="Arial" w:cs="Arial"/>
        </w:rPr>
        <w:t>.</w:t>
      </w:r>
    </w:p>
  </w:endnote>
  <w:endnote w:id="11">
    <w:p w14:paraId="72A08FEE" w14:textId="29E96DE3" w:rsidR="004B5D45" w:rsidRDefault="004B5D45" w:rsidP="004B5D45">
      <w:pPr>
        <w:pStyle w:val="a9"/>
        <w:jc w:val="both"/>
      </w:pPr>
      <w:r>
        <w:rPr>
          <w:rStyle w:val="aa"/>
        </w:rPr>
        <w:endnoteRef/>
      </w:r>
      <w:r>
        <w:t xml:space="preserve"> Ως </w:t>
      </w:r>
      <w:r w:rsidRPr="0000114F">
        <w:rPr>
          <w:rFonts w:ascii="Arial" w:hAnsi="Arial" w:cs="Arial"/>
        </w:rPr>
        <w:t>μεταποίηση και εμπορία προϊόντων αλιείας και υδατοκαλλιέργειας</w:t>
      </w:r>
      <w:r>
        <w:rPr>
          <w:rFonts w:ascii="Arial" w:hAnsi="Arial" w:cs="Arial"/>
        </w:rPr>
        <w:t xml:space="preserve"> νοούνται </w:t>
      </w:r>
      <w:r w:rsidRPr="0000114F">
        <w:rPr>
          <w:rFonts w:ascii="Arial" w:hAnsi="Arial" w:cs="Arial"/>
        </w:rPr>
        <w:t>όλες οι δραστηριότητες, συμπεριλαμβανομένου του</w:t>
      </w:r>
      <w:r>
        <w:rPr>
          <w:rFonts w:ascii="Arial" w:hAnsi="Arial" w:cs="Arial"/>
        </w:rPr>
        <w:t xml:space="preserve"> </w:t>
      </w:r>
      <w:r w:rsidRPr="0000114F">
        <w:rPr>
          <w:rFonts w:ascii="Arial" w:hAnsi="Arial" w:cs="Arial"/>
        </w:rPr>
        <w:t>χειρισμού, της κατεργασίας και του μετασχηματισμού, που πραγματοποιούνται μετά την εκφόρτωση —ή τη συγκομιδή, στην περίπτωση της υδατοκαλλιέργειας— από τις οποίες προκύπτει ένα μεταποιημένο προϊόν, καθώς και η διανομή του</w:t>
      </w:r>
      <w:r>
        <w:rPr>
          <w:rFonts w:ascii="Arial" w:hAnsi="Arial" w:cs="Arial"/>
        </w:rPr>
        <w:t>.</w:t>
      </w:r>
    </w:p>
  </w:endnote>
  <w:endnote w:id="12">
    <w:p w14:paraId="14BE93A0" w14:textId="77777777" w:rsidR="00E17B40" w:rsidRPr="00E17B40" w:rsidRDefault="00E17B40" w:rsidP="00E17B40">
      <w:pPr>
        <w:pStyle w:val="a9"/>
        <w:jc w:val="both"/>
      </w:pPr>
      <w:r>
        <w:rPr>
          <w:rStyle w:val="aa"/>
        </w:rPr>
        <w:endnoteRef/>
      </w:r>
      <w:r>
        <w:t xml:space="preserve"> </w:t>
      </w:r>
      <w:r>
        <w:rPr>
          <w:rFonts w:ascii="Arial" w:hAnsi="Arial" w:cs="Arial"/>
        </w:rPr>
        <w:t xml:space="preserve">Ως </w:t>
      </w:r>
      <w:r w:rsidRPr="0000114F">
        <w:rPr>
          <w:rFonts w:ascii="Arial" w:hAnsi="Arial" w:cs="Arial"/>
        </w:rPr>
        <w:t>πρωτογενής γεωργική παραγωγ</w:t>
      </w:r>
      <w:r>
        <w:rPr>
          <w:rFonts w:ascii="Arial" w:hAnsi="Arial" w:cs="Arial"/>
        </w:rPr>
        <w:t xml:space="preserve">ή νοείται </w:t>
      </w:r>
      <w:r w:rsidRPr="0000114F">
        <w:rPr>
          <w:rFonts w:ascii="Arial" w:hAnsi="Arial" w:cs="Arial"/>
        </w:rPr>
        <w:t>η παραγωγή προϊόντων του εδάφους και της κτηνοτροφίας που απαριθμούνται στο</w:t>
      </w:r>
      <w:r>
        <w:rPr>
          <w:rFonts w:ascii="Arial" w:hAnsi="Arial" w:cs="Arial"/>
        </w:rPr>
        <w:t xml:space="preserve"> </w:t>
      </w:r>
      <w:r w:rsidRPr="0000114F">
        <w:rPr>
          <w:rFonts w:ascii="Arial" w:hAnsi="Arial" w:cs="Arial"/>
        </w:rPr>
        <w:t>παράρτημα I της Συνθήκης, χωρίς να εκτελούνται περαιτέρω εργασίες που μεταβάλλουν τη φύση αυτών των προϊόντω</w:t>
      </w:r>
      <w:r>
        <w:rPr>
          <w:rFonts w:ascii="Arial" w:hAnsi="Arial" w:cs="Arial"/>
        </w:rPr>
        <w:t>ν</w:t>
      </w:r>
      <w:r w:rsidRPr="00E17B40">
        <w:rPr>
          <w:rFonts w:ascii="Arial" w:hAnsi="Arial" w:cs="Arial"/>
        </w:rPr>
        <w:t>.</w:t>
      </w:r>
    </w:p>
  </w:endnote>
  <w:endnote w:id="13">
    <w:p w14:paraId="6E3225D5" w14:textId="36E97627" w:rsidR="00E736CA" w:rsidRPr="00E736CA" w:rsidRDefault="00E736CA" w:rsidP="00E736CA">
      <w:pPr>
        <w:pStyle w:val="a9"/>
        <w:jc w:val="both"/>
      </w:pPr>
      <w:r>
        <w:rPr>
          <w:rStyle w:val="aa"/>
        </w:rPr>
        <w:endnoteRef/>
      </w:r>
      <w:r>
        <w:t xml:space="preserve"> </w:t>
      </w:r>
      <w:r w:rsidRPr="00244417">
        <w:rPr>
          <w:rFonts w:ascii="Arial" w:hAnsi="Arial" w:cs="Arial"/>
        </w:rPr>
        <w:t>Γ</w:t>
      </w:r>
      <w:r>
        <w:rPr>
          <w:rFonts w:ascii="Arial" w:hAnsi="Arial" w:cs="Arial"/>
        </w:rPr>
        <w:t>εωργικά προϊόντα είναι τα προϊόντα που απαριθμούνται στο παράρτημα I της Συνθήκης, με εξαίρεση τα προϊόντα αλιείας και υδατοκαλλιέργειας που εμπίπτουν στο πεδίο εφαρμογής του κανονισμού (ΕΕ) 1379/2013</w:t>
      </w:r>
      <w:r w:rsidR="00095FC2">
        <w:rPr>
          <w:rFonts w:ascii="Arial" w:hAnsi="Arial" w:cs="Arial"/>
        </w:rPr>
        <w:t>.</w:t>
      </w:r>
    </w:p>
  </w:endnote>
  <w:endnote w:id="14">
    <w:p w14:paraId="14E24BE0" w14:textId="77777777" w:rsidR="00E736CA" w:rsidRPr="00E736CA" w:rsidRDefault="00E736CA" w:rsidP="00E736CA">
      <w:pPr>
        <w:pStyle w:val="a9"/>
        <w:jc w:val="both"/>
      </w:pPr>
      <w:r>
        <w:rPr>
          <w:rStyle w:val="aa"/>
        </w:rPr>
        <w:endnoteRef/>
      </w:r>
      <w:r>
        <w:t xml:space="preserve"> </w:t>
      </w:r>
      <w:r>
        <w:rPr>
          <w:rFonts w:ascii="Arial" w:hAnsi="Arial" w:cs="Arial"/>
        </w:rPr>
        <w:t>Ως μεταποίηση γεωργικών προϊόντων νοείται κάθε επέμβαση επί γεωργικού προϊόντος από την οποία προκύπτει επίσης γεωργικό προϊόν, με εξαίρεση τις εργασίες εντός της γεωργικής εκμετάλλευσης που είναι απαραίτητες για την προετοιμασία προϊόντος ζωικής ή φυτικής προέλευσης για την πρώτη του πώληση</w:t>
      </w:r>
      <w:r w:rsidRPr="00E736CA">
        <w:rPr>
          <w:rFonts w:ascii="Arial" w:hAnsi="Arial" w:cs="Arial"/>
        </w:rPr>
        <w:t>.</w:t>
      </w:r>
    </w:p>
  </w:endnote>
  <w:endnote w:id="15">
    <w:p w14:paraId="48858EA4" w14:textId="77777777" w:rsidR="00E736CA" w:rsidRPr="00E736CA" w:rsidRDefault="00E736CA" w:rsidP="00E736CA">
      <w:pPr>
        <w:pStyle w:val="a9"/>
        <w:jc w:val="both"/>
      </w:pPr>
      <w:r>
        <w:rPr>
          <w:rStyle w:val="aa"/>
        </w:rPr>
        <w:endnoteRef/>
      </w:r>
      <w:r>
        <w:t xml:space="preserve"> </w:t>
      </w:r>
      <w:r>
        <w:rPr>
          <w:rFonts w:ascii="Arial" w:hAnsi="Arial" w:cs="Arial"/>
        </w:rPr>
        <w:t xml:space="preserve">Ως </w:t>
      </w:r>
      <w:r w:rsidRPr="00244417">
        <w:rPr>
          <w:rFonts w:ascii="Arial" w:hAnsi="Arial" w:cs="Arial"/>
        </w:rPr>
        <w:t>εμπορία γεωργικών προϊόντων νοείται η κατοχή ή η έκθεση με σκοπό την πώληση, την προσφορά προς πώληση, την παράδοση ή οποιονδήποτε άλλον τρόπο διάθεσης στην αγορά, με εξαίρεση την πρώτη πώληση από μέρους πρωτογενούς παραγωγού σε μεταπωλητές ή μεταποιητικές επιχειρήσεις και κάθε δραστηριότητα η οποία προετοιμάζει το προϊόν για μια τέτοια πρώτη πώληση· η πώληση από μέρους πρωτογενούς παραγωγού προς τελικούς καταναλωτές λογίζεται ως εμπορία αν πραγματοποιείται σε χωριστό και ειδικό για τον σκοπό αυτό χώρο</w:t>
      </w:r>
      <w:r w:rsidRPr="00E736CA">
        <w:rPr>
          <w:rFonts w:ascii="Arial" w:hAnsi="Arial" w:cs="Arial"/>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2DD863" w14:textId="77777777" w:rsidR="0037250A" w:rsidRDefault="00B84625">
    <w:pPr>
      <w:pStyle w:val="a8"/>
      <w:jc w:val="right"/>
    </w:pPr>
    <w:r>
      <w:rPr>
        <w:noProof/>
      </w:rPr>
      <w:fldChar w:fldCharType="begin"/>
    </w:r>
    <w:r w:rsidR="00516AF3">
      <w:rPr>
        <w:noProof/>
      </w:rPr>
      <w:instrText xml:space="preserve"> PAGE   \* MERGEFORMAT </w:instrText>
    </w:r>
    <w:r>
      <w:rPr>
        <w:noProof/>
      </w:rPr>
      <w:fldChar w:fldCharType="separate"/>
    </w:r>
    <w:r w:rsidR="008671C5">
      <w:rPr>
        <w:noProof/>
      </w:rPr>
      <w:t>2</w:t>
    </w:r>
    <w:r>
      <w:rPr>
        <w:noProof/>
      </w:rPr>
      <w:fldChar w:fldCharType="end"/>
    </w:r>
  </w:p>
  <w:p w14:paraId="1FD335EE" w14:textId="77777777" w:rsidR="0037250A" w:rsidRPr="002569EE" w:rsidRDefault="0037250A">
    <w:pPr>
      <w:pStyle w:val="a8"/>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A9BD3A" w14:textId="77777777" w:rsidR="00DD0C37" w:rsidRDefault="00DD0C37">
      <w:r>
        <w:separator/>
      </w:r>
    </w:p>
  </w:footnote>
  <w:footnote w:type="continuationSeparator" w:id="0">
    <w:p w14:paraId="4F022FA9" w14:textId="77777777" w:rsidR="00DD0C37" w:rsidRDefault="00DD0C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E4B0A"/>
    <w:multiLevelType w:val="hybridMultilevel"/>
    <w:tmpl w:val="EC401B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B627329"/>
    <w:multiLevelType w:val="hybridMultilevel"/>
    <w:tmpl w:val="4B28B0A2"/>
    <w:lvl w:ilvl="0" w:tplc="8E3CFC86">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FDF1A2F"/>
    <w:multiLevelType w:val="hybridMultilevel"/>
    <w:tmpl w:val="BC849644"/>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5FB72E2"/>
    <w:multiLevelType w:val="hybridMultilevel"/>
    <w:tmpl w:val="7C424D72"/>
    <w:lvl w:ilvl="0" w:tplc="DFD21E72">
      <w:start w:val="1"/>
      <w:numFmt w:val="decimal"/>
      <w:lvlText w:val="%1."/>
      <w:lvlJc w:val="left"/>
      <w:pPr>
        <w:tabs>
          <w:tab w:val="num" w:pos="-540"/>
        </w:tabs>
        <w:ind w:left="-540" w:hanging="360"/>
      </w:pPr>
      <w:rPr>
        <w:rFonts w:hint="default"/>
        <w:b/>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4" w15:restartNumberingAfterBreak="0">
    <w:nsid w:val="202C6265"/>
    <w:multiLevelType w:val="hybridMultilevel"/>
    <w:tmpl w:val="1628545A"/>
    <w:lvl w:ilvl="0" w:tplc="9AB6D82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0662F08"/>
    <w:multiLevelType w:val="hybridMultilevel"/>
    <w:tmpl w:val="EE5E3588"/>
    <w:lvl w:ilvl="0" w:tplc="8B78F8A8">
      <w:start w:val="1"/>
      <w:numFmt w:val="lowerRoman"/>
      <w:lvlText w:val="%1)"/>
      <w:lvlJc w:val="left"/>
      <w:pPr>
        <w:ind w:left="1003" w:hanging="720"/>
      </w:pPr>
      <w:rPr>
        <w:rFonts w:hint="default"/>
      </w:r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6" w15:restartNumberingAfterBreak="0">
    <w:nsid w:val="2D031205"/>
    <w:multiLevelType w:val="hybridMultilevel"/>
    <w:tmpl w:val="14E87B76"/>
    <w:lvl w:ilvl="0" w:tplc="EACAF686">
      <w:start w:val="1"/>
      <w:numFmt w:val="lowerRoman"/>
      <w:lvlText w:val="%1)"/>
      <w:lvlJc w:val="left"/>
      <w:pPr>
        <w:ind w:left="1480" w:hanging="360"/>
      </w:pPr>
      <w:rPr>
        <w:rFonts w:hint="default"/>
      </w:rPr>
    </w:lvl>
    <w:lvl w:ilvl="1" w:tplc="04080019" w:tentative="1">
      <w:start w:val="1"/>
      <w:numFmt w:val="lowerLetter"/>
      <w:lvlText w:val="%2."/>
      <w:lvlJc w:val="left"/>
      <w:pPr>
        <w:ind w:left="2200" w:hanging="360"/>
      </w:pPr>
    </w:lvl>
    <w:lvl w:ilvl="2" w:tplc="0408001B" w:tentative="1">
      <w:start w:val="1"/>
      <w:numFmt w:val="lowerRoman"/>
      <w:lvlText w:val="%3."/>
      <w:lvlJc w:val="right"/>
      <w:pPr>
        <w:ind w:left="2920" w:hanging="180"/>
      </w:pPr>
    </w:lvl>
    <w:lvl w:ilvl="3" w:tplc="0408000F" w:tentative="1">
      <w:start w:val="1"/>
      <w:numFmt w:val="decimal"/>
      <w:lvlText w:val="%4."/>
      <w:lvlJc w:val="left"/>
      <w:pPr>
        <w:ind w:left="3640" w:hanging="360"/>
      </w:pPr>
    </w:lvl>
    <w:lvl w:ilvl="4" w:tplc="04080019" w:tentative="1">
      <w:start w:val="1"/>
      <w:numFmt w:val="lowerLetter"/>
      <w:lvlText w:val="%5."/>
      <w:lvlJc w:val="left"/>
      <w:pPr>
        <w:ind w:left="4360" w:hanging="360"/>
      </w:pPr>
    </w:lvl>
    <w:lvl w:ilvl="5" w:tplc="0408001B" w:tentative="1">
      <w:start w:val="1"/>
      <w:numFmt w:val="lowerRoman"/>
      <w:lvlText w:val="%6."/>
      <w:lvlJc w:val="right"/>
      <w:pPr>
        <w:ind w:left="5080" w:hanging="180"/>
      </w:pPr>
    </w:lvl>
    <w:lvl w:ilvl="6" w:tplc="0408000F" w:tentative="1">
      <w:start w:val="1"/>
      <w:numFmt w:val="decimal"/>
      <w:lvlText w:val="%7."/>
      <w:lvlJc w:val="left"/>
      <w:pPr>
        <w:ind w:left="5800" w:hanging="360"/>
      </w:pPr>
    </w:lvl>
    <w:lvl w:ilvl="7" w:tplc="04080019" w:tentative="1">
      <w:start w:val="1"/>
      <w:numFmt w:val="lowerLetter"/>
      <w:lvlText w:val="%8."/>
      <w:lvlJc w:val="left"/>
      <w:pPr>
        <w:ind w:left="6520" w:hanging="360"/>
      </w:pPr>
    </w:lvl>
    <w:lvl w:ilvl="8" w:tplc="0408001B" w:tentative="1">
      <w:start w:val="1"/>
      <w:numFmt w:val="lowerRoman"/>
      <w:lvlText w:val="%9."/>
      <w:lvlJc w:val="right"/>
      <w:pPr>
        <w:ind w:left="7240" w:hanging="180"/>
      </w:pPr>
    </w:lvl>
  </w:abstractNum>
  <w:abstractNum w:abstractNumId="7" w15:restartNumberingAfterBreak="0">
    <w:nsid w:val="333819FA"/>
    <w:multiLevelType w:val="hybridMultilevel"/>
    <w:tmpl w:val="6AC0D7A8"/>
    <w:lvl w:ilvl="0" w:tplc="04080013">
      <w:start w:val="1"/>
      <w:numFmt w:val="upperRoman"/>
      <w:lvlText w:val="%1."/>
      <w:lvlJc w:val="right"/>
      <w:pPr>
        <w:ind w:left="2912" w:hanging="360"/>
      </w:pPr>
    </w:lvl>
    <w:lvl w:ilvl="1" w:tplc="04080019" w:tentative="1">
      <w:start w:val="1"/>
      <w:numFmt w:val="lowerLetter"/>
      <w:lvlText w:val="%2."/>
      <w:lvlJc w:val="left"/>
      <w:pPr>
        <w:ind w:left="3632" w:hanging="360"/>
      </w:pPr>
    </w:lvl>
    <w:lvl w:ilvl="2" w:tplc="0408001B" w:tentative="1">
      <w:start w:val="1"/>
      <w:numFmt w:val="lowerRoman"/>
      <w:lvlText w:val="%3."/>
      <w:lvlJc w:val="right"/>
      <w:pPr>
        <w:ind w:left="4352" w:hanging="180"/>
      </w:pPr>
    </w:lvl>
    <w:lvl w:ilvl="3" w:tplc="0408000F" w:tentative="1">
      <w:start w:val="1"/>
      <w:numFmt w:val="decimal"/>
      <w:lvlText w:val="%4."/>
      <w:lvlJc w:val="left"/>
      <w:pPr>
        <w:ind w:left="5072" w:hanging="360"/>
      </w:pPr>
    </w:lvl>
    <w:lvl w:ilvl="4" w:tplc="04080019" w:tentative="1">
      <w:start w:val="1"/>
      <w:numFmt w:val="lowerLetter"/>
      <w:lvlText w:val="%5."/>
      <w:lvlJc w:val="left"/>
      <w:pPr>
        <w:ind w:left="5792" w:hanging="360"/>
      </w:pPr>
    </w:lvl>
    <w:lvl w:ilvl="5" w:tplc="0408001B" w:tentative="1">
      <w:start w:val="1"/>
      <w:numFmt w:val="lowerRoman"/>
      <w:lvlText w:val="%6."/>
      <w:lvlJc w:val="right"/>
      <w:pPr>
        <w:ind w:left="6512" w:hanging="180"/>
      </w:pPr>
    </w:lvl>
    <w:lvl w:ilvl="6" w:tplc="0408000F" w:tentative="1">
      <w:start w:val="1"/>
      <w:numFmt w:val="decimal"/>
      <w:lvlText w:val="%7."/>
      <w:lvlJc w:val="left"/>
      <w:pPr>
        <w:ind w:left="7232" w:hanging="360"/>
      </w:pPr>
    </w:lvl>
    <w:lvl w:ilvl="7" w:tplc="04080019" w:tentative="1">
      <w:start w:val="1"/>
      <w:numFmt w:val="lowerLetter"/>
      <w:lvlText w:val="%8."/>
      <w:lvlJc w:val="left"/>
      <w:pPr>
        <w:ind w:left="7952" w:hanging="360"/>
      </w:pPr>
    </w:lvl>
    <w:lvl w:ilvl="8" w:tplc="0408001B" w:tentative="1">
      <w:start w:val="1"/>
      <w:numFmt w:val="lowerRoman"/>
      <w:lvlText w:val="%9."/>
      <w:lvlJc w:val="right"/>
      <w:pPr>
        <w:ind w:left="8672" w:hanging="180"/>
      </w:pPr>
    </w:lvl>
  </w:abstractNum>
  <w:abstractNum w:abstractNumId="8" w15:restartNumberingAfterBreak="0">
    <w:nsid w:val="352B6DDC"/>
    <w:multiLevelType w:val="hybridMultilevel"/>
    <w:tmpl w:val="A60A4922"/>
    <w:lvl w:ilvl="0" w:tplc="82C8968E">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35BA5C2C"/>
    <w:multiLevelType w:val="hybridMultilevel"/>
    <w:tmpl w:val="C2E44A1A"/>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365228F2"/>
    <w:multiLevelType w:val="hybridMultilevel"/>
    <w:tmpl w:val="EA80B616"/>
    <w:lvl w:ilvl="0" w:tplc="C9D47702">
      <w:start w:val="2"/>
      <w:numFmt w:val="bullet"/>
      <w:lvlText w:val=""/>
      <w:lvlJc w:val="left"/>
      <w:pPr>
        <w:tabs>
          <w:tab w:val="num" w:pos="720"/>
        </w:tabs>
        <w:ind w:left="720" w:hanging="360"/>
      </w:pPr>
      <w:rPr>
        <w:rFonts w:ascii="Symbol" w:eastAsia="Times New Roman" w:hAnsi="Symbol" w:cs="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481EA4"/>
    <w:multiLevelType w:val="multilevel"/>
    <w:tmpl w:val="28525E6E"/>
    <w:lvl w:ilvl="0">
      <w:start w:val="1"/>
      <w:numFmt w:val="decimal"/>
      <w:pStyle w:val="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1"/>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D835CE0"/>
    <w:multiLevelType w:val="hybridMultilevel"/>
    <w:tmpl w:val="A5C0502E"/>
    <w:lvl w:ilvl="0" w:tplc="6A0A8EE2">
      <w:start w:val="1"/>
      <w:numFmt w:val="upperRoman"/>
      <w:lvlText w:val="%1."/>
      <w:lvlJc w:val="righ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4DF45E16"/>
    <w:multiLevelType w:val="hybridMultilevel"/>
    <w:tmpl w:val="8DA6AC88"/>
    <w:lvl w:ilvl="0" w:tplc="04080013">
      <w:start w:val="1"/>
      <w:numFmt w:val="upperRoman"/>
      <w:lvlText w:val="%1."/>
      <w:lvlJc w:val="right"/>
      <w:pPr>
        <w:ind w:left="1713" w:hanging="360"/>
      </w:pPr>
    </w:lvl>
    <w:lvl w:ilvl="1" w:tplc="04080019" w:tentative="1">
      <w:start w:val="1"/>
      <w:numFmt w:val="lowerLetter"/>
      <w:lvlText w:val="%2."/>
      <w:lvlJc w:val="left"/>
      <w:pPr>
        <w:ind w:left="2433" w:hanging="360"/>
      </w:pPr>
    </w:lvl>
    <w:lvl w:ilvl="2" w:tplc="0408001B" w:tentative="1">
      <w:start w:val="1"/>
      <w:numFmt w:val="lowerRoman"/>
      <w:lvlText w:val="%3."/>
      <w:lvlJc w:val="right"/>
      <w:pPr>
        <w:ind w:left="3153" w:hanging="180"/>
      </w:pPr>
    </w:lvl>
    <w:lvl w:ilvl="3" w:tplc="0408000F" w:tentative="1">
      <w:start w:val="1"/>
      <w:numFmt w:val="decimal"/>
      <w:lvlText w:val="%4."/>
      <w:lvlJc w:val="left"/>
      <w:pPr>
        <w:ind w:left="3873" w:hanging="360"/>
      </w:pPr>
    </w:lvl>
    <w:lvl w:ilvl="4" w:tplc="04080019" w:tentative="1">
      <w:start w:val="1"/>
      <w:numFmt w:val="lowerLetter"/>
      <w:lvlText w:val="%5."/>
      <w:lvlJc w:val="left"/>
      <w:pPr>
        <w:ind w:left="4593" w:hanging="360"/>
      </w:pPr>
    </w:lvl>
    <w:lvl w:ilvl="5" w:tplc="0408001B" w:tentative="1">
      <w:start w:val="1"/>
      <w:numFmt w:val="lowerRoman"/>
      <w:lvlText w:val="%6."/>
      <w:lvlJc w:val="right"/>
      <w:pPr>
        <w:ind w:left="5313" w:hanging="180"/>
      </w:pPr>
    </w:lvl>
    <w:lvl w:ilvl="6" w:tplc="0408000F" w:tentative="1">
      <w:start w:val="1"/>
      <w:numFmt w:val="decimal"/>
      <w:lvlText w:val="%7."/>
      <w:lvlJc w:val="left"/>
      <w:pPr>
        <w:ind w:left="6033" w:hanging="360"/>
      </w:pPr>
    </w:lvl>
    <w:lvl w:ilvl="7" w:tplc="04080019" w:tentative="1">
      <w:start w:val="1"/>
      <w:numFmt w:val="lowerLetter"/>
      <w:lvlText w:val="%8."/>
      <w:lvlJc w:val="left"/>
      <w:pPr>
        <w:ind w:left="6753" w:hanging="360"/>
      </w:pPr>
    </w:lvl>
    <w:lvl w:ilvl="8" w:tplc="0408001B" w:tentative="1">
      <w:start w:val="1"/>
      <w:numFmt w:val="lowerRoman"/>
      <w:lvlText w:val="%9."/>
      <w:lvlJc w:val="right"/>
      <w:pPr>
        <w:ind w:left="7473" w:hanging="180"/>
      </w:pPr>
    </w:lvl>
  </w:abstractNum>
  <w:abstractNum w:abstractNumId="14" w15:restartNumberingAfterBreak="0">
    <w:nsid w:val="53CB6325"/>
    <w:multiLevelType w:val="singleLevel"/>
    <w:tmpl w:val="765C4980"/>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6188776C"/>
    <w:multiLevelType w:val="hybridMultilevel"/>
    <w:tmpl w:val="3F4219EE"/>
    <w:lvl w:ilvl="0" w:tplc="9AB6D82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66D713CA"/>
    <w:multiLevelType w:val="hybridMultilevel"/>
    <w:tmpl w:val="37FE91A0"/>
    <w:lvl w:ilvl="0" w:tplc="EACAF686">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72777D17"/>
    <w:multiLevelType w:val="singleLevel"/>
    <w:tmpl w:val="2EB0688A"/>
    <w:lvl w:ilvl="0">
      <w:start w:val="1"/>
      <w:numFmt w:val="decimal"/>
      <w:lvlText w:val="%1."/>
      <w:legacy w:legacy="1" w:legacySpace="0" w:legacyIndent="360"/>
      <w:lvlJc w:val="left"/>
      <w:rPr>
        <w:rFonts w:ascii="Verdana" w:hAnsi="Verdana" w:cs="Verdana" w:hint="default"/>
        <w:b w:val="0"/>
      </w:rPr>
    </w:lvl>
  </w:abstractNum>
  <w:abstractNum w:abstractNumId="18" w15:restartNumberingAfterBreak="0">
    <w:nsid w:val="752013CD"/>
    <w:multiLevelType w:val="singleLevel"/>
    <w:tmpl w:val="0C09000F"/>
    <w:lvl w:ilvl="0">
      <w:start w:val="1"/>
      <w:numFmt w:val="decimal"/>
      <w:lvlText w:val="%1."/>
      <w:lvlJc w:val="left"/>
      <w:pPr>
        <w:tabs>
          <w:tab w:val="num" w:pos="360"/>
        </w:tabs>
        <w:ind w:left="360" w:hanging="360"/>
      </w:pPr>
    </w:lvl>
  </w:abstractNum>
  <w:num w:numId="1" w16cid:durableId="2040932303">
    <w:abstractNumId w:val="11"/>
  </w:num>
  <w:num w:numId="2" w16cid:durableId="2320840">
    <w:abstractNumId w:val="10"/>
  </w:num>
  <w:num w:numId="3" w16cid:durableId="1526166694">
    <w:abstractNumId w:val="14"/>
  </w:num>
  <w:num w:numId="4" w16cid:durableId="1282033275">
    <w:abstractNumId w:val="18"/>
  </w:num>
  <w:num w:numId="5" w16cid:durableId="690647334">
    <w:abstractNumId w:val="17"/>
  </w:num>
  <w:num w:numId="6" w16cid:durableId="1574505125">
    <w:abstractNumId w:val="3"/>
  </w:num>
  <w:num w:numId="7" w16cid:durableId="2131244596">
    <w:abstractNumId w:val="8"/>
  </w:num>
  <w:num w:numId="8" w16cid:durableId="618953198">
    <w:abstractNumId w:val="1"/>
  </w:num>
  <w:num w:numId="9" w16cid:durableId="1044718964">
    <w:abstractNumId w:val="16"/>
  </w:num>
  <w:num w:numId="10" w16cid:durableId="1160777956">
    <w:abstractNumId w:val="0"/>
  </w:num>
  <w:num w:numId="11" w16cid:durableId="356273539">
    <w:abstractNumId w:val="7"/>
  </w:num>
  <w:num w:numId="12" w16cid:durableId="698817983">
    <w:abstractNumId w:val="5"/>
  </w:num>
  <w:num w:numId="13" w16cid:durableId="1365253174">
    <w:abstractNumId w:val="13"/>
  </w:num>
  <w:num w:numId="14" w16cid:durableId="1354915151">
    <w:abstractNumId w:val="9"/>
  </w:num>
  <w:num w:numId="15" w16cid:durableId="234164999">
    <w:abstractNumId w:val="2"/>
  </w:num>
  <w:num w:numId="16" w16cid:durableId="1188057049">
    <w:abstractNumId w:val="15"/>
  </w:num>
  <w:num w:numId="17" w16cid:durableId="1490052317">
    <w:abstractNumId w:val="6"/>
  </w:num>
  <w:num w:numId="18" w16cid:durableId="772944558">
    <w:abstractNumId w:val="4"/>
  </w:num>
  <w:num w:numId="19" w16cid:durableId="21393706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224"/>
    <w:rsid w:val="0000114F"/>
    <w:rsid w:val="00015767"/>
    <w:rsid w:val="0003548C"/>
    <w:rsid w:val="00042FDB"/>
    <w:rsid w:val="0005344D"/>
    <w:rsid w:val="00054DB6"/>
    <w:rsid w:val="00060DF0"/>
    <w:rsid w:val="00062F7B"/>
    <w:rsid w:val="0007188C"/>
    <w:rsid w:val="0008004C"/>
    <w:rsid w:val="00087EC0"/>
    <w:rsid w:val="000925E2"/>
    <w:rsid w:val="00095FB3"/>
    <w:rsid w:val="00095FC2"/>
    <w:rsid w:val="00097E7A"/>
    <w:rsid w:val="000A62CB"/>
    <w:rsid w:val="000C16C2"/>
    <w:rsid w:val="000C1D4C"/>
    <w:rsid w:val="000C420D"/>
    <w:rsid w:val="000C4E2E"/>
    <w:rsid w:val="000C58E3"/>
    <w:rsid w:val="000E1299"/>
    <w:rsid w:val="000E7949"/>
    <w:rsid w:val="0010082E"/>
    <w:rsid w:val="0010161A"/>
    <w:rsid w:val="00112D0A"/>
    <w:rsid w:val="001168ED"/>
    <w:rsid w:val="00117292"/>
    <w:rsid w:val="00117887"/>
    <w:rsid w:val="00122A2F"/>
    <w:rsid w:val="00124350"/>
    <w:rsid w:val="00134DF5"/>
    <w:rsid w:val="001354AD"/>
    <w:rsid w:val="0013588B"/>
    <w:rsid w:val="00136A63"/>
    <w:rsid w:val="0014483A"/>
    <w:rsid w:val="00145271"/>
    <w:rsid w:val="0015320A"/>
    <w:rsid w:val="0015536C"/>
    <w:rsid w:val="00160255"/>
    <w:rsid w:val="00163184"/>
    <w:rsid w:val="00170F9A"/>
    <w:rsid w:val="001779A3"/>
    <w:rsid w:val="0018296E"/>
    <w:rsid w:val="00182B46"/>
    <w:rsid w:val="001906D3"/>
    <w:rsid w:val="00193815"/>
    <w:rsid w:val="001C0192"/>
    <w:rsid w:val="001C52BB"/>
    <w:rsid w:val="001C6B63"/>
    <w:rsid w:val="001D3BE7"/>
    <w:rsid w:val="001D4124"/>
    <w:rsid w:val="001E1029"/>
    <w:rsid w:val="001E23CF"/>
    <w:rsid w:val="001E5253"/>
    <w:rsid w:val="001F42C9"/>
    <w:rsid w:val="00203DFD"/>
    <w:rsid w:val="0022024B"/>
    <w:rsid w:val="0023567A"/>
    <w:rsid w:val="00236180"/>
    <w:rsid w:val="00244417"/>
    <w:rsid w:val="00245358"/>
    <w:rsid w:val="00246321"/>
    <w:rsid w:val="002569EE"/>
    <w:rsid w:val="00262224"/>
    <w:rsid w:val="00272762"/>
    <w:rsid w:val="002772A4"/>
    <w:rsid w:val="002925FB"/>
    <w:rsid w:val="00295F06"/>
    <w:rsid w:val="002A0924"/>
    <w:rsid w:val="002A75B1"/>
    <w:rsid w:val="002B3C90"/>
    <w:rsid w:val="002D445E"/>
    <w:rsid w:val="002E08DE"/>
    <w:rsid w:val="002E2D0D"/>
    <w:rsid w:val="002F19F7"/>
    <w:rsid w:val="002F2405"/>
    <w:rsid w:val="002F46B4"/>
    <w:rsid w:val="002F7ABE"/>
    <w:rsid w:val="0030164F"/>
    <w:rsid w:val="003121CB"/>
    <w:rsid w:val="0031553B"/>
    <w:rsid w:val="00324CCC"/>
    <w:rsid w:val="003312B8"/>
    <w:rsid w:val="00336876"/>
    <w:rsid w:val="00343E9D"/>
    <w:rsid w:val="003542A0"/>
    <w:rsid w:val="00356D69"/>
    <w:rsid w:val="00365496"/>
    <w:rsid w:val="0037250A"/>
    <w:rsid w:val="0037573C"/>
    <w:rsid w:val="00375F16"/>
    <w:rsid w:val="003964B3"/>
    <w:rsid w:val="003973FD"/>
    <w:rsid w:val="003A3BCE"/>
    <w:rsid w:val="003A7736"/>
    <w:rsid w:val="003C12A0"/>
    <w:rsid w:val="003C324D"/>
    <w:rsid w:val="003C3B1C"/>
    <w:rsid w:val="003D3A3E"/>
    <w:rsid w:val="003D4E0A"/>
    <w:rsid w:val="003E3BA2"/>
    <w:rsid w:val="003E5A68"/>
    <w:rsid w:val="003E67D2"/>
    <w:rsid w:val="003E6830"/>
    <w:rsid w:val="003F08C8"/>
    <w:rsid w:val="003F1CC5"/>
    <w:rsid w:val="003F7A48"/>
    <w:rsid w:val="0040214E"/>
    <w:rsid w:val="004034ED"/>
    <w:rsid w:val="0040531F"/>
    <w:rsid w:val="00415F43"/>
    <w:rsid w:val="00437434"/>
    <w:rsid w:val="00441C26"/>
    <w:rsid w:val="00443D63"/>
    <w:rsid w:val="0045437D"/>
    <w:rsid w:val="00492CE2"/>
    <w:rsid w:val="00497589"/>
    <w:rsid w:val="004A01D3"/>
    <w:rsid w:val="004A2C4D"/>
    <w:rsid w:val="004B5D45"/>
    <w:rsid w:val="004B5FA8"/>
    <w:rsid w:val="004C0273"/>
    <w:rsid w:val="004C46E4"/>
    <w:rsid w:val="004C6D8A"/>
    <w:rsid w:val="004D3B73"/>
    <w:rsid w:val="004E525F"/>
    <w:rsid w:val="004F0D97"/>
    <w:rsid w:val="004F2B49"/>
    <w:rsid w:val="004F3325"/>
    <w:rsid w:val="005076B7"/>
    <w:rsid w:val="005109C0"/>
    <w:rsid w:val="00511793"/>
    <w:rsid w:val="00516AF3"/>
    <w:rsid w:val="005172F9"/>
    <w:rsid w:val="00521B31"/>
    <w:rsid w:val="0052379C"/>
    <w:rsid w:val="00527656"/>
    <w:rsid w:val="00561280"/>
    <w:rsid w:val="00563679"/>
    <w:rsid w:val="005646AA"/>
    <w:rsid w:val="005648FD"/>
    <w:rsid w:val="00570B95"/>
    <w:rsid w:val="00573760"/>
    <w:rsid w:val="0058108E"/>
    <w:rsid w:val="0059613C"/>
    <w:rsid w:val="005A675C"/>
    <w:rsid w:val="005B3DA1"/>
    <w:rsid w:val="005B51B2"/>
    <w:rsid w:val="005C1B1F"/>
    <w:rsid w:val="005C7630"/>
    <w:rsid w:val="005C7967"/>
    <w:rsid w:val="005D0426"/>
    <w:rsid w:val="005D0D5B"/>
    <w:rsid w:val="005D1B03"/>
    <w:rsid w:val="005D48B5"/>
    <w:rsid w:val="005D4C07"/>
    <w:rsid w:val="005D6AB4"/>
    <w:rsid w:val="005E11DC"/>
    <w:rsid w:val="005E1684"/>
    <w:rsid w:val="005E1C31"/>
    <w:rsid w:val="005F2D68"/>
    <w:rsid w:val="005F40B7"/>
    <w:rsid w:val="005F578D"/>
    <w:rsid w:val="00602D74"/>
    <w:rsid w:val="006064F7"/>
    <w:rsid w:val="00606B56"/>
    <w:rsid w:val="006209E2"/>
    <w:rsid w:val="00630B93"/>
    <w:rsid w:val="00640961"/>
    <w:rsid w:val="00641F00"/>
    <w:rsid w:val="00651099"/>
    <w:rsid w:val="00654927"/>
    <w:rsid w:val="00671BF3"/>
    <w:rsid w:val="006723CE"/>
    <w:rsid w:val="006746CA"/>
    <w:rsid w:val="0067543F"/>
    <w:rsid w:val="0068115D"/>
    <w:rsid w:val="00682060"/>
    <w:rsid w:val="00690883"/>
    <w:rsid w:val="0069157C"/>
    <w:rsid w:val="00691983"/>
    <w:rsid w:val="006947BA"/>
    <w:rsid w:val="006A2476"/>
    <w:rsid w:val="006A287B"/>
    <w:rsid w:val="006B0BFF"/>
    <w:rsid w:val="006B1111"/>
    <w:rsid w:val="006C5136"/>
    <w:rsid w:val="006D5341"/>
    <w:rsid w:val="006F0E8C"/>
    <w:rsid w:val="006F3A32"/>
    <w:rsid w:val="006F44F9"/>
    <w:rsid w:val="007059FB"/>
    <w:rsid w:val="00705AEC"/>
    <w:rsid w:val="00706A41"/>
    <w:rsid w:val="00727FC5"/>
    <w:rsid w:val="007340DC"/>
    <w:rsid w:val="00745383"/>
    <w:rsid w:val="00745CED"/>
    <w:rsid w:val="00747752"/>
    <w:rsid w:val="007566B2"/>
    <w:rsid w:val="00763A9D"/>
    <w:rsid w:val="00765278"/>
    <w:rsid w:val="00767A9E"/>
    <w:rsid w:val="0078175B"/>
    <w:rsid w:val="00782FD5"/>
    <w:rsid w:val="00784BEC"/>
    <w:rsid w:val="00787CF6"/>
    <w:rsid w:val="00795423"/>
    <w:rsid w:val="00796593"/>
    <w:rsid w:val="007A36C5"/>
    <w:rsid w:val="007A4BFE"/>
    <w:rsid w:val="007A6F7D"/>
    <w:rsid w:val="007B01E2"/>
    <w:rsid w:val="007B4075"/>
    <w:rsid w:val="007B6E1C"/>
    <w:rsid w:val="007B7DBD"/>
    <w:rsid w:val="007D2524"/>
    <w:rsid w:val="007D4E9C"/>
    <w:rsid w:val="007F52E9"/>
    <w:rsid w:val="008034A3"/>
    <w:rsid w:val="00812BD0"/>
    <w:rsid w:val="0081497D"/>
    <w:rsid w:val="008241DF"/>
    <w:rsid w:val="00826A91"/>
    <w:rsid w:val="0083181E"/>
    <w:rsid w:val="00836748"/>
    <w:rsid w:val="00857351"/>
    <w:rsid w:val="00861E26"/>
    <w:rsid w:val="00863C7A"/>
    <w:rsid w:val="00865100"/>
    <w:rsid w:val="008671C5"/>
    <w:rsid w:val="00874DD2"/>
    <w:rsid w:val="00880D6B"/>
    <w:rsid w:val="008907C3"/>
    <w:rsid w:val="008A0746"/>
    <w:rsid w:val="008C2CDD"/>
    <w:rsid w:val="008C41A8"/>
    <w:rsid w:val="008C59A4"/>
    <w:rsid w:val="008E73C0"/>
    <w:rsid w:val="009038BD"/>
    <w:rsid w:val="0091475C"/>
    <w:rsid w:val="00920689"/>
    <w:rsid w:val="00920F8B"/>
    <w:rsid w:val="0093242F"/>
    <w:rsid w:val="0093439B"/>
    <w:rsid w:val="00934E22"/>
    <w:rsid w:val="009429B8"/>
    <w:rsid w:val="00945CE9"/>
    <w:rsid w:val="009475BA"/>
    <w:rsid w:val="009504E2"/>
    <w:rsid w:val="00951476"/>
    <w:rsid w:val="00961E73"/>
    <w:rsid w:val="00984A04"/>
    <w:rsid w:val="0098714B"/>
    <w:rsid w:val="00991EC3"/>
    <w:rsid w:val="00993EA6"/>
    <w:rsid w:val="00994467"/>
    <w:rsid w:val="00995914"/>
    <w:rsid w:val="009A2EAA"/>
    <w:rsid w:val="009B434E"/>
    <w:rsid w:val="009C00C8"/>
    <w:rsid w:val="009C373B"/>
    <w:rsid w:val="009E06E5"/>
    <w:rsid w:val="009E5F8D"/>
    <w:rsid w:val="009F0811"/>
    <w:rsid w:val="009F13AE"/>
    <w:rsid w:val="009F4C43"/>
    <w:rsid w:val="009F626C"/>
    <w:rsid w:val="00A03A4C"/>
    <w:rsid w:val="00A063D2"/>
    <w:rsid w:val="00A06838"/>
    <w:rsid w:val="00A1169D"/>
    <w:rsid w:val="00A16A20"/>
    <w:rsid w:val="00A22EB2"/>
    <w:rsid w:val="00A45114"/>
    <w:rsid w:val="00A500FA"/>
    <w:rsid w:val="00A54BC2"/>
    <w:rsid w:val="00A6280B"/>
    <w:rsid w:val="00A71443"/>
    <w:rsid w:val="00A82AE4"/>
    <w:rsid w:val="00A952F1"/>
    <w:rsid w:val="00A96BD4"/>
    <w:rsid w:val="00AA3E96"/>
    <w:rsid w:val="00AA65B7"/>
    <w:rsid w:val="00AB3AE4"/>
    <w:rsid w:val="00AC7374"/>
    <w:rsid w:val="00AE0B07"/>
    <w:rsid w:val="00AF2729"/>
    <w:rsid w:val="00B02739"/>
    <w:rsid w:val="00B0668D"/>
    <w:rsid w:val="00B070C1"/>
    <w:rsid w:val="00B1240C"/>
    <w:rsid w:val="00B25E2B"/>
    <w:rsid w:val="00B27D8B"/>
    <w:rsid w:val="00B31C68"/>
    <w:rsid w:val="00B35EB4"/>
    <w:rsid w:val="00B3782E"/>
    <w:rsid w:val="00B37EA2"/>
    <w:rsid w:val="00B448CD"/>
    <w:rsid w:val="00B45928"/>
    <w:rsid w:val="00B54515"/>
    <w:rsid w:val="00B63483"/>
    <w:rsid w:val="00B65317"/>
    <w:rsid w:val="00B67078"/>
    <w:rsid w:val="00B71585"/>
    <w:rsid w:val="00B73899"/>
    <w:rsid w:val="00B80E0F"/>
    <w:rsid w:val="00B84625"/>
    <w:rsid w:val="00BA5D4F"/>
    <w:rsid w:val="00BB681A"/>
    <w:rsid w:val="00BB7E63"/>
    <w:rsid w:val="00BC047A"/>
    <w:rsid w:val="00BD2450"/>
    <w:rsid w:val="00BE1FFB"/>
    <w:rsid w:val="00BF3144"/>
    <w:rsid w:val="00BF3F84"/>
    <w:rsid w:val="00BF7992"/>
    <w:rsid w:val="00C05018"/>
    <w:rsid w:val="00C12E8F"/>
    <w:rsid w:val="00C1307E"/>
    <w:rsid w:val="00C21C0A"/>
    <w:rsid w:val="00C26FCB"/>
    <w:rsid w:val="00C30139"/>
    <w:rsid w:val="00C34EA5"/>
    <w:rsid w:val="00C41107"/>
    <w:rsid w:val="00C44AFF"/>
    <w:rsid w:val="00C5234E"/>
    <w:rsid w:val="00C5561C"/>
    <w:rsid w:val="00C61B5C"/>
    <w:rsid w:val="00C61CCE"/>
    <w:rsid w:val="00C62948"/>
    <w:rsid w:val="00C64929"/>
    <w:rsid w:val="00C734E2"/>
    <w:rsid w:val="00C76847"/>
    <w:rsid w:val="00C778E7"/>
    <w:rsid w:val="00C77A0D"/>
    <w:rsid w:val="00C832BE"/>
    <w:rsid w:val="00C848D9"/>
    <w:rsid w:val="00C85068"/>
    <w:rsid w:val="00C93071"/>
    <w:rsid w:val="00CA48BF"/>
    <w:rsid w:val="00CA52BA"/>
    <w:rsid w:val="00CA656D"/>
    <w:rsid w:val="00CB1C39"/>
    <w:rsid w:val="00CB7C93"/>
    <w:rsid w:val="00CE70D5"/>
    <w:rsid w:val="00CE76B9"/>
    <w:rsid w:val="00CF27D7"/>
    <w:rsid w:val="00CF29EC"/>
    <w:rsid w:val="00CF2A58"/>
    <w:rsid w:val="00D01789"/>
    <w:rsid w:val="00D03E5F"/>
    <w:rsid w:val="00D1636A"/>
    <w:rsid w:val="00D224D3"/>
    <w:rsid w:val="00D22C84"/>
    <w:rsid w:val="00D33912"/>
    <w:rsid w:val="00D475D5"/>
    <w:rsid w:val="00D528E3"/>
    <w:rsid w:val="00D54B70"/>
    <w:rsid w:val="00D55615"/>
    <w:rsid w:val="00D676C6"/>
    <w:rsid w:val="00D71D81"/>
    <w:rsid w:val="00D756C4"/>
    <w:rsid w:val="00D82A0D"/>
    <w:rsid w:val="00D8774B"/>
    <w:rsid w:val="00D903C1"/>
    <w:rsid w:val="00D948C6"/>
    <w:rsid w:val="00D948E8"/>
    <w:rsid w:val="00DB376A"/>
    <w:rsid w:val="00DB3BB2"/>
    <w:rsid w:val="00DB4EDF"/>
    <w:rsid w:val="00DB68AC"/>
    <w:rsid w:val="00DC0020"/>
    <w:rsid w:val="00DC4E72"/>
    <w:rsid w:val="00DC7384"/>
    <w:rsid w:val="00DD0C37"/>
    <w:rsid w:val="00DD0FEF"/>
    <w:rsid w:val="00DD3A38"/>
    <w:rsid w:val="00DD5BB3"/>
    <w:rsid w:val="00DD70A8"/>
    <w:rsid w:val="00DD70FE"/>
    <w:rsid w:val="00DE0C98"/>
    <w:rsid w:val="00DE40DE"/>
    <w:rsid w:val="00DF279A"/>
    <w:rsid w:val="00E02C82"/>
    <w:rsid w:val="00E1311D"/>
    <w:rsid w:val="00E16462"/>
    <w:rsid w:val="00E16DC5"/>
    <w:rsid w:val="00E17B40"/>
    <w:rsid w:val="00E21E6A"/>
    <w:rsid w:val="00E23865"/>
    <w:rsid w:val="00E34B09"/>
    <w:rsid w:val="00E43D93"/>
    <w:rsid w:val="00E5286F"/>
    <w:rsid w:val="00E53B83"/>
    <w:rsid w:val="00E5464C"/>
    <w:rsid w:val="00E6207D"/>
    <w:rsid w:val="00E637D9"/>
    <w:rsid w:val="00E736CA"/>
    <w:rsid w:val="00E75FA0"/>
    <w:rsid w:val="00E767F1"/>
    <w:rsid w:val="00E94501"/>
    <w:rsid w:val="00EA1C2A"/>
    <w:rsid w:val="00EA4E7B"/>
    <w:rsid w:val="00EA5DDF"/>
    <w:rsid w:val="00EB1F53"/>
    <w:rsid w:val="00EC2D7F"/>
    <w:rsid w:val="00EC31E6"/>
    <w:rsid w:val="00EC548D"/>
    <w:rsid w:val="00ED3CF7"/>
    <w:rsid w:val="00EE3E6F"/>
    <w:rsid w:val="00EF2F41"/>
    <w:rsid w:val="00EF3E78"/>
    <w:rsid w:val="00EF4ACF"/>
    <w:rsid w:val="00EF775B"/>
    <w:rsid w:val="00F01FED"/>
    <w:rsid w:val="00F04286"/>
    <w:rsid w:val="00F16CB7"/>
    <w:rsid w:val="00F26AA8"/>
    <w:rsid w:val="00F3791B"/>
    <w:rsid w:val="00F37D55"/>
    <w:rsid w:val="00F40A71"/>
    <w:rsid w:val="00F44AE2"/>
    <w:rsid w:val="00F543E8"/>
    <w:rsid w:val="00F60CA7"/>
    <w:rsid w:val="00F61B4F"/>
    <w:rsid w:val="00F61D01"/>
    <w:rsid w:val="00F62DB0"/>
    <w:rsid w:val="00F663BD"/>
    <w:rsid w:val="00F7070A"/>
    <w:rsid w:val="00F70CA2"/>
    <w:rsid w:val="00F80454"/>
    <w:rsid w:val="00F81A9C"/>
    <w:rsid w:val="00F823DE"/>
    <w:rsid w:val="00F83216"/>
    <w:rsid w:val="00F91BFA"/>
    <w:rsid w:val="00F92A31"/>
    <w:rsid w:val="00F94DB1"/>
    <w:rsid w:val="00F95DD4"/>
    <w:rsid w:val="00FA4DD9"/>
    <w:rsid w:val="00FC7572"/>
    <w:rsid w:val="00FD1E6E"/>
    <w:rsid w:val="00FE0005"/>
    <w:rsid w:val="00FE2F70"/>
    <w:rsid w:val="00FE49DA"/>
    <w:rsid w:val="00FF0D77"/>
    <w:rsid w:val="00FF26BC"/>
    <w:rsid w:val="00FF593C"/>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0D52E4"/>
  <w15:docId w15:val="{A3DE5410-56A3-4CF0-AE95-D9284B423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222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apanes">
    <w:name w:val="Dapanes"/>
    <w:basedOn w:val="a"/>
    <w:rsid w:val="00262224"/>
    <w:pPr>
      <w:keepNext/>
      <w:keepLines/>
      <w:widowControl w:val="0"/>
      <w:overflowPunct w:val="0"/>
      <w:autoSpaceDE w:val="0"/>
      <w:autoSpaceDN w:val="0"/>
      <w:adjustRightInd w:val="0"/>
      <w:jc w:val="both"/>
      <w:textAlignment w:val="baseline"/>
    </w:pPr>
    <w:rPr>
      <w:rFonts w:ascii="Arial" w:hAnsi="Arial"/>
      <w:b/>
      <w:sz w:val="20"/>
      <w:szCs w:val="20"/>
      <w:lang w:eastAsia="en-US"/>
    </w:rPr>
  </w:style>
  <w:style w:type="table" w:styleId="a3">
    <w:name w:val="Table Grid"/>
    <w:basedOn w:val="a1"/>
    <w:rsid w:val="00262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qFormat/>
    <w:rsid w:val="00262224"/>
    <w:rPr>
      <w:b/>
      <w:bCs/>
      <w:sz w:val="24"/>
      <w:szCs w:val="24"/>
      <w:lang w:val="en-GB" w:eastAsia="en-GB" w:bidi="ar-SA"/>
    </w:rPr>
  </w:style>
  <w:style w:type="paragraph" w:styleId="2">
    <w:name w:val="List Number 2"/>
    <w:basedOn w:val="a"/>
    <w:rsid w:val="00262224"/>
    <w:pPr>
      <w:numPr>
        <w:numId w:val="1"/>
      </w:numPr>
      <w:spacing w:after="240"/>
      <w:jc w:val="both"/>
    </w:pPr>
    <w:rPr>
      <w:lang w:val="en-GB" w:eastAsia="en-GB"/>
    </w:rPr>
  </w:style>
  <w:style w:type="paragraph" w:customStyle="1" w:styleId="ListNumber2Level2">
    <w:name w:val="List Number 2 (Level 2)"/>
    <w:basedOn w:val="a"/>
    <w:rsid w:val="00262224"/>
    <w:pPr>
      <w:numPr>
        <w:ilvl w:val="1"/>
        <w:numId w:val="1"/>
      </w:numPr>
      <w:spacing w:after="240"/>
      <w:jc w:val="both"/>
    </w:pPr>
    <w:rPr>
      <w:lang w:val="en-GB" w:eastAsia="en-GB"/>
    </w:rPr>
  </w:style>
  <w:style w:type="paragraph" w:customStyle="1" w:styleId="ListNumber2Level3">
    <w:name w:val="List Number 2 (Level 3)"/>
    <w:basedOn w:val="a"/>
    <w:rsid w:val="00262224"/>
    <w:pPr>
      <w:numPr>
        <w:ilvl w:val="2"/>
        <w:numId w:val="1"/>
      </w:numPr>
      <w:spacing w:after="240"/>
      <w:jc w:val="both"/>
    </w:pPr>
    <w:rPr>
      <w:lang w:val="en-GB" w:eastAsia="en-GB"/>
    </w:rPr>
  </w:style>
  <w:style w:type="paragraph" w:customStyle="1" w:styleId="1">
    <w:name w:val="1"/>
    <w:basedOn w:val="a"/>
    <w:rsid w:val="00262224"/>
    <w:pPr>
      <w:numPr>
        <w:ilvl w:val="3"/>
        <w:numId w:val="1"/>
      </w:numPr>
      <w:spacing w:after="240"/>
      <w:ind w:left="3901" w:hanging="703"/>
      <w:jc w:val="both"/>
    </w:pPr>
    <w:rPr>
      <w:lang w:val="en-GB" w:eastAsia="en-GB"/>
    </w:rPr>
  </w:style>
  <w:style w:type="paragraph" w:styleId="20">
    <w:name w:val="Body Text Indent 2"/>
    <w:basedOn w:val="a"/>
    <w:rsid w:val="0068115D"/>
    <w:pPr>
      <w:widowControl w:val="0"/>
      <w:autoSpaceDE w:val="0"/>
      <w:autoSpaceDN w:val="0"/>
      <w:adjustRightInd w:val="0"/>
      <w:ind w:left="720"/>
      <w:jc w:val="both"/>
    </w:pPr>
    <w:rPr>
      <w:rFonts w:ascii="Arial" w:hAnsi="Arial"/>
      <w:szCs w:val="20"/>
      <w:lang w:eastAsia="en-US"/>
    </w:rPr>
  </w:style>
  <w:style w:type="paragraph" w:customStyle="1" w:styleId="CharChar">
    <w:name w:val="Char Char"/>
    <w:basedOn w:val="a"/>
    <w:rsid w:val="00CB1C39"/>
    <w:pPr>
      <w:tabs>
        <w:tab w:val="num" w:pos="3912"/>
      </w:tabs>
      <w:spacing w:after="240"/>
      <w:ind w:left="3901" w:hanging="703"/>
      <w:jc w:val="both"/>
    </w:pPr>
    <w:rPr>
      <w:lang w:val="en-GB" w:eastAsia="en-GB"/>
    </w:rPr>
  </w:style>
  <w:style w:type="paragraph" w:styleId="a5">
    <w:name w:val="footnote text"/>
    <w:basedOn w:val="a"/>
    <w:semiHidden/>
    <w:rsid w:val="0003548C"/>
    <w:pPr>
      <w:spacing w:after="240"/>
      <w:ind w:left="357" w:hanging="357"/>
      <w:jc w:val="both"/>
    </w:pPr>
    <w:rPr>
      <w:sz w:val="20"/>
      <w:szCs w:val="20"/>
      <w:lang w:eastAsia="en-US"/>
    </w:rPr>
  </w:style>
  <w:style w:type="character" w:styleId="a6">
    <w:name w:val="footnote reference"/>
    <w:semiHidden/>
    <w:rsid w:val="0003548C"/>
    <w:rPr>
      <w:sz w:val="24"/>
      <w:szCs w:val="24"/>
      <w:vertAlign w:val="superscript"/>
      <w:lang w:val="en-GB" w:eastAsia="en-GB" w:bidi="ar-SA"/>
    </w:rPr>
  </w:style>
  <w:style w:type="paragraph" w:customStyle="1" w:styleId="CharCharCharCharCharCharCharCharChar">
    <w:name w:val="Char Char Char Char Char Char Char Char Char"/>
    <w:basedOn w:val="a"/>
    <w:rsid w:val="00365496"/>
    <w:pPr>
      <w:tabs>
        <w:tab w:val="num" w:pos="3912"/>
      </w:tabs>
      <w:spacing w:after="240"/>
      <w:ind w:left="3901" w:hanging="703"/>
      <w:jc w:val="both"/>
    </w:pPr>
    <w:rPr>
      <w:lang w:val="en-GB" w:eastAsia="en-GB"/>
    </w:rPr>
  </w:style>
  <w:style w:type="paragraph" w:styleId="a7">
    <w:name w:val="header"/>
    <w:basedOn w:val="a"/>
    <w:link w:val="Char"/>
    <w:uiPriority w:val="99"/>
    <w:semiHidden/>
    <w:unhideWhenUsed/>
    <w:rsid w:val="00F44AE2"/>
    <w:pPr>
      <w:tabs>
        <w:tab w:val="center" w:pos="4153"/>
        <w:tab w:val="right" w:pos="8306"/>
      </w:tabs>
    </w:pPr>
  </w:style>
  <w:style w:type="character" w:customStyle="1" w:styleId="Char">
    <w:name w:val="Κεφαλίδα Char"/>
    <w:basedOn w:val="a0"/>
    <w:link w:val="a7"/>
    <w:uiPriority w:val="99"/>
    <w:semiHidden/>
    <w:rsid w:val="00F44AE2"/>
  </w:style>
  <w:style w:type="paragraph" w:styleId="a8">
    <w:name w:val="footer"/>
    <w:basedOn w:val="a"/>
    <w:link w:val="Char0"/>
    <w:uiPriority w:val="99"/>
    <w:unhideWhenUsed/>
    <w:rsid w:val="00F44AE2"/>
    <w:pPr>
      <w:tabs>
        <w:tab w:val="center" w:pos="4153"/>
        <w:tab w:val="right" w:pos="8306"/>
      </w:tabs>
    </w:pPr>
  </w:style>
  <w:style w:type="character" w:customStyle="1" w:styleId="Char0">
    <w:name w:val="Υποσέλιδο Char"/>
    <w:basedOn w:val="a0"/>
    <w:link w:val="a8"/>
    <w:uiPriority w:val="99"/>
    <w:rsid w:val="00F44AE2"/>
  </w:style>
  <w:style w:type="paragraph" w:styleId="a9">
    <w:name w:val="endnote text"/>
    <w:basedOn w:val="a"/>
    <w:link w:val="Char1"/>
    <w:uiPriority w:val="99"/>
    <w:unhideWhenUsed/>
    <w:rsid w:val="007D4E9C"/>
    <w:rPr>
      <w:sz w:val="20"/>
      <w:szCs w:val="20"/>
    </w:rPr>
  </w:style>
  <w:style w:type="character" w:customStyle="1" w:styleId="Char1">
    <w:name w:val="Κείμενο σημείωσης τέλους Char"/>
    <w:basedOn w:val="a0"/>
    <w:link w:val="a9"/>
    <w:uiPriority w:val="99"/>
    <w:rsid w:val="007D4E9C"/>
  </w:style>
  <w:style w:type="character" w:styleId="aa">
    <w:name w:val="endnote reference"/>
    <w:uiPriority w:val="99"/>
    <w:semiHidden/>
    <w:unhideWhenUsed/>
    <w:rsid w:val="007D4E9C"/>
    <w:rPr>
      <w:sz w:val="24"/>
      <w:szCs w:val="24"/>
      <w:vertAlign w:val="superscript"/>
      <w:lang w:val="en-GB" w:eastAsia="en-GB" w:bidi="ar-SA"/>
    </w:rPr>
  </w:style>
  <w:style w:type="paragraph" w:styleId="ab">
    <w:name w:val="Balloon Text"/>
    <w:basedOn w:val="a"/>
    <w:link w:val="Char2"/>
    <w:uiPriority w:val="99"/>
    <w:semiHidden/>
    <w:unhideWhenUsed/>
    <w:rsid w:val="00054DB6"/>
    <w:rPr>
      <w:rFonts w:ascii="Tahoma" w:hAnsi="Tahoma" w:cs="Tahoma"/>
      <w:sz w:val="16"/>
      <w:szCs w:val="16"/>
    </w:rPr>
  </w:style>
  <w:style w:type="character" w:customStyle="1" w:styleId="Char2">
    <w:name w:val="Κείμενο πλαισίου Char"/>
    <w:basedOn w:val="a0"/>
    <w:link w:val="ab"/>
    <w:uiPriority w:val="99"/>
    <w:semiHidden/>
    <w:rsid w:val="00054DB6"/>
    <w:rPr>
      <w:rFonts w:ascii="Tahoma" w:hAnsi="Tahoma" w:cs="Tahoma"/>
      <w:sz w:val="16"/>
      <w:szCs w:val="16"/>
    </w:rPr>
  </w:style>
  <w:style w:type="paragraph" w:styleId="ac">
    <w:name w:val="List Paragraph"/>
    <w:basedOn w:val="a"/>
    <w:uiPriority w:val="34"/>
    <w:qFormat/>
    <w:rsid w:val="00054DB6"/>
    <w:pPr>
      <w:ind w:left="720"/>
      <w:contextualSpacing/>
    </w:pPr>
  </w:style>
  <w:style w:type="character" w:styleId="ad">
    <w:name w:val="annotation reference"/>
    <w:basedOn w:val="a0"/>
    <w:uiPriority w:val="99"/>
    <w:semiHidden/>
    <w:unhideWhenUsed/>
    <w:rsid w:val="00117887"/>
    <w:rPr>
      <w:sz w:val="16"/>
      <w:szCs w:val="16"/>
    </w:rPr>
  </w:style>
  <w:style w:type="paragraph" w:styleId="ae">
    <w:name w:val="annotation text"/>
    <w:basedOn w:val="a"/>
    <w:link w:val="Char3"/>
    <w:uiPriority w:val="99"/>
    <w:semiHidden/>
    <w:unhideWhenUsed/>
    <w:rsid w:val="00117887"/>
    <w:rPr>
      <w:sz w:val="20"/>
      <w:szCs w:val="20"/>
    </w:rPr>
  </w:style>
  <w:style w:type="character" w:customStyle="1" w:styleId="Char3">
    <w:name w:val="Κείμενο σχολίου Char"/>
    <w:basedOn w:val="a0"/>
    <w:link w:val="ae"/>
    <w:uiPriority w:val="99"/>
    <w:semiHidden/>
    <w:rsid w:val="00117887"/>
  </w:style>
  <w:style w:type="paragraph" w:styleId="af">
    <w:name w:val="annotation subject"/>
    <w:basedOn w:val="ae"/>
    <w:next w:val="ae"/>
    <w:link w:val="Char4"/>
    <w:uiPriority w:val="99"/>
    <w:semiHidden/>
    <w:unhideWhenUsed/>
    <w:rsid w:val="00117887"/>
    <w:rPr>
      <w:b/>
      <w:bCs/>
    </w:rPr>
  </w:style>
  <w:style w:type="character" w:customStyle="1" w:styleId="Char4">
    <w:name w:val="Θέμα σχολίου Char"/>
    <w:basedOn w:val="Char3"/>
    <w:link w:val="af"/>
    <w:uiPriority w:val="99"/>
    <w:semiHidden/>
    <w:rsid w:val="00117887"/>
    <w:rPr>
      <w:b/>
      <w:bCs/>
    </w:rPr>
  </w:style>
  <w:style w:type="table" w:customStyle="1" w:styleId="10">
    <w:name w:val="Πλέγμα πίνακα1"/>
    <w:basedOn w:val="a1"/>
    <w:next w:val="a3"/>
    <w:uiPriority w:val="59"/>
    <w:rsid w:val="00F8045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7566B2"/>
    <w:rPr>
      <w:sz w:val="24"/>
      <w:szCs w:val="24"/>
    </w:rPr>
  </w:style>
  <w:style w:type="character" w:styleId="-">
    <w:name w:val="Hyperlink"/>
    <w:basedOn w:val="a0"/>
    <w:uiPriority w:val="99"/>
    <w:unhideWhenUsed/>
    <w:rsid w:val="00A500FA"/>
    <w:rPr>
      <w:color w:val="0000FF" w:themeColor="hyperlink"/>
      <w:u w:val="single"/>
    </w:rPr>
  </w:style>
  <w:style w:type="character" w:customStyle="1" w:styleId="11">
    <w:name w:val="Ανεπίλυτη αναφορά1"/>
    <w:basedOn w:val="a0"/>
    <w:uiPriority w:val="99"/>
    <w:semiHidden/>
    <w:unhideWhenUsed/>
    <w:rsid w:val="00A500FA"/>
    <w:rPr>
      <w:color w:val="605E5C"/>
      <w:shd w:val="clear" w:color="auto" w:fill="E1DFDD"/>
    </w:rPr>
  </w:style>
  <w:style w:type="character" w:styleId="-0">
    <w:name w:val="FollowedHyperlink"/>
    <w:basedOn w:val="a0"/>
    <w:uiPriority w:val="99"/>
    <w:semiHidden/>
    <w:unhideWhenUsed/>
    <w:rsid w:val="00A500F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0477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https://eur-lex.europa.eu/legal-content/EL/TXT/HTML/?uri=OJ:L_202302831&amp;qid=1703674493315"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4E4D5371-6F33-4A2B-B835-06DEE9EAA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782</Words>
  <Characters>4226</Characters>
  <Application>Microsoft Office Word</Application>
  <DocSecurity>0</DocSecurity>
  <Lines>35</Lines>
  <Paragraphs>9</Paragraphs>
  <ScaleCrop>false</ScaleCrop>
  <HeadingPairs>
    <vt:vector size="2" baseType="variant">
      <vt:variant>
        <vt:lpstr>Τίτλος</vt:lpstr>
      </vt:variant>
      <vt:variant>
        <vt:i4>1</vt:i4>
      </vt:variant>
    </vt:vector>
  </HeadingPairs>
  <TitlesOfParts>
    <vt:vector size="1" baseType="lpstr">
      <vt:lpstr>ΕΝΙΣΧΥΣΕΙΣ ΗΣΣΟΝΟΣ ΣΗΜΑΣΙΑΣ (DE MINIMIS)</vt:lpstr>
    </vt:vector>
  </TitlesOfParts>
  <Company>Hewlett-Packard Company</Company>
  <LinksUpToDate>false</LinksUpToDate>
  <CharactersWithSpaces>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ΕΝΙΣΧΥΣΕΙΣ ΗΣΣΟΝΟΣ ΣΗΜΑΣΙΑΣ (DE MINIMIS)</dc:title>
  <dc:creator>Apostolis</dc:creator>
  <cp:lastModifiedBy>Evangelia Bourika</cp:lastModifiedBy>
  <cp:revision>2</cp:revision>
  <cp:lastPrinted>2024-07-18T09:33:00Z</cp:lastPrinted>
  <dcterms:created xsi:type="dcterms:W3CDTF">2024-12-17T07:58:00Z</dcterms:created>
  <dcterms:modified xsi:type="dcterms:W3CDTF">2024-12-17T07:58:00Z</dcterms:modified>
</cp:coreProperties>
</file>